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108" w:tblpY="2893"/>
        <w:tblW w:w="15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58"/>
        <w:gridCol w:w="9660"/>
        <w:gridCol w:w="83"/>
        <w:gridCol w:w="479"/>
        <w:gridCol w:w="484"/>
        <w:gridCol w:w="708"/>
        <w:gridCol w:w="730"/>
        <w:gridCol w:w="562"/>
        <w:gridCol w:w="590"/>
        <w:gridCol w:w="702"/>
        <w:gridCol w:w="840"/>
      </w:tblGrid>
      <w:tr w:rsidR="008A070D" w:rsidRPr="005150AA" w14:paraId="68EF52F3" w14:textId="77777777" w:rsidTr="003E3D11">
        <w:trPr>
          <w:cantSplit/>
          <w:trHeight w:val="20"/>
          <w:tblHeader/>
        </w:trPr>
        <w:tc>
          <w:tcPr>
            <w:tcW w:w="10101" w:type="dxa"/>
            <w:gridSpan w:val="3"/>
            <w:tcBorders>
              <w:bottom w:val="single" w:sz="4" w:space="0" w:color="auto"/>
            </w:tcBorders>
          </w:tcPr>
          <w:p w14:paraId="67637762" w14:textId="17A4CB7B" w:rsidR="00A9198D" w:rsidRPr="005150AA" w:rsidRDefault="00436B3F" w:rsidP="00706852">
            <w:pPr>
              <w:pStyle w:val="BodyText"/>
              <w:spacing w:before="0" w:after="0"/>
              <w:rPr>
                <w:rFonts w:asciiTheme="minorHAnsi" w:hAnsiTheme="minorHAnsi"/>
                <w:b/>
                <w:bCs/>
                <w:szCs w:val="22"/>
                <w:lang w:val="it-IT"/>
              </w:rPr>
            </w:pPr>
            <w:r w:rsidRPr="005150AA">
              <w:rPr>
                <w:rFonts w:asciiTheme="minorHAnsi" w:hAnsiTheme="minorHAnsi"/>
                <w:b/>
                <w:bCs/>
                <w:szCs w:val="22"/>
                <w:lang w:val="it-IT"/>
              </w:rPr>
              <w:t xml:space="preserve">Anexa III </w:t>
            </w:r>
            <w:r w:rsidR="00DA648C" w:rsidRPr="005150AA">
              <w:rPr>
                <w:rFonts w:asciiTheme="minorHAnsi" w:hAnsiTheme="minorHAnsi"/>
                <w:b/>
                <w:bCs/>
                <w:szCs w:val="22"/>
                <w:lang w:val="it-IT"/>
              </w:rPr>
              <w:t xml:space="preserve">– </w:t>
            </w:r>
            <w:r w:rsidR="00B65034" w:rsidRPr="005150AA">
              <w:rPr>
                <w:rFonts w:asciiTheme="minorHAnsi" w:hAnsiTheme="minorHAnsi"/>
                <w:b/>
                <w:bCs/>
                <w:szCs w:val="22"/>
                <w:lang w:val="it-IT"/>
              </w:rPr>
              <w:t>Listă verificare</w:t>
            </w:r>
          </w:p>
        </w:tc>
        <w:tc>
          <w:tcPr>
            <w:tcW w:w="2401" w:type="dxa"/>
            <w:gridSpan w:val="4"/>
            <w:tcBorders>
              <w:bottom w:val="single" w:sz="4" w:space="0" w:color="auto"/>
            </w:tcBorders>
          </w:tcPr>
          <w:p w14:paraId="6DE7DF7D" w14:textId="77777777" w:rsidR="00A9198D" w:rsidRPr="005150AA" w:rsidRDefault="00A9198D" w:rsidP="00706852">
            <w:pPr>
              <w:pStyle w:val="BodyText"/>
              <w:spacing w:before="0" w:after="0"/>
              <w:jc w:val="center"/>
              <w:rPr>
                <w:rFonts w:asciiTheme="minorHAnsi" w:hAnsiTheme="minorHAnsi"/>
                <w:b/>
                <w:bCs/>
                <w:lang w:val="it-IT"/>
              </w:rPr>
            </w:pPr>
            <w:r w:rsidRPr="005150AA">
              <w:rPr>
                <w:rFonts w:asciiTheme="minorHAnsi" w:hAnsiTheme="minorHAnsi"/>
                <w:b/>
                <w:bCs/>
                <w:lang w:val="it-IT"/>
              </w:rPr>
              <w:t>Expert 1</w:t>
            </w:r>
          </w:p>
        </w:tc>
        <w:tc>
          <w:tcPr>
            <w:tcW w:w="1854" w:type="dxa"/>
            <w:gridSpan w:val="3"/>
            <w:tcBorders>
              <w:bottom w:val="single" w:sz="4" w:space="0" w:color="auto"/>
            </w:tcBorders>
          </w:tcPr>
          <w:p w14:paraId="7375A608" w14:textId="77777777" w:rsidR="00A9198D" w:rsidRPr="005150AA" w:rsidRDefault="00A9198D" w:rsidP="00706852">
            <w:pPr>
              <w:pStyle w:val="BodyText"/>
              <w:spacing w:before="0" w:after="0"/>
              <w:jc w:val="center"/>
              <w:rPr>
                <w:rFonts w:asciiTheme="minorHAnsi" w:hAnsiTheme="minorHAnsi"/>
                <w:b/>
                <w:bCs/>
                <w:lang w:val="it-IT"/>
              </w:rPr>
            </w:pPr>
            <w:r w:rsidRPr="005150AA">
              <w:rPr>
                <w:rFonts w:asciiTheme="minorHAnsi" w:hAnsiTheme="minorHAnsi"/>
                <w:b/>
                <w:bCs/>
                <w:lang w:val="it-IT"/>
              </w:rPr>
              <w:t>Expert 2</w:t>
            </w:r>
          </w:p>
        </w:tc>
        <w:tc>
          <w:tcPr>
            <w:tcW w:w="840" w:type="dxa"/>
            <w:tcBorders>
              <w:bottom w:val="single" w:sz="4" w:space="0" w:color="auto"/>
            </w:tcBorders>
          </w:tcPr>
          <w:p w14:paraId="036F8934" w14:textId="77777777" w:rsidR="00A9198D" w:rsidRPr="005150AA" w:rsidRDefault="00A9198D" w:rsidP="00706852">
            <w:pPr>
              <w:pStyle w:val="BodyText"/>
              <w:spacing w:before="0" w:after="0"/>
              <w:jc w:val="center"/>
              <w:rPr>
                <w:rFonts w:asciiTheme="minorHAnsi" w:hAnsiTheme="minorHAnsi"/>
                <w:b/>
                <w:bCs/>
                <w:lang w:val="it-IT"/>
              </w:rPr>
            </w:pPr>
          </w:p>
        </w:tc>
      </w:tr>
      <w:tr w:rsidR="00FE274C" w:rsidRPr="005150AA" w14:paraId="54BAD3AD" w14:textId="77777777" w:rsidTr="003E3D11">
        <w:trPr>
          <w:cantSplit/>
          <w:trHeight w:val="20"/>
          <w:tblHeader/>
        </w:trPr>
        <w:tc>
          <w:tcPr>
            <w:tcW w:w="10101" w:type="dxa"/>
            <w:gridSpan w:val="3"/>
            <w:tcBorders>
              <w:bottom w:val="single" w:sz="4" w:space="0" w:color="auto"/>
            </w:tcBorders>
          </w:tcPr>
          <w:p w14:paraId="404E23EC" w14:textId="77777777" w:rsidR="00FE274C" w:rsidRPr="005150AA" w:rsidRDefault="00FE274C" w:rsidP="00706852">
            <w:pPr>
              <w:pStyle w:val="BodyText"/>
              <w:spacing w:before="0" w:after="0"/>
              <w:jc w:val="center"/>
              <w:rPr>
                <w:rFonts w:asciiTheme="minorHAnsi" w:hAnsiTheme="minorHAnsi"/>
                <w:b/>
                <w:bCs/>
                <w:szCs w:val="22"/>
                <w:lang w:val="it-IT"/>
              </w:rPr>
            </w:pPr>
            <w:r w:rsidRPr="005150AA">
              <w:rPr>
                <w:rFonts w:asciiTheme="minorHAnsi" w:hAnsiTheme="minorHAnsi"/>
                <w:b/>
                <w:bCs/>
                <w:szCs w:val="22"/>
                <w:lang w:val="it-IT"/>
              </w:rPr>
              <w:t>Cerinţa/ Criteriul</w:t>
            </w:r>
          </w:p>
        </w:tc>
        <w:tc>
          <w:tcPr>
            <w:tcW w:w="479" w:type="dxa"/>
            <w:shd w:val="clear" w:color="auto" w:fill="auto"/>
          </w:tcPr>
          <w:p w14:paraId="10C4E0F1" w14:textId="0CC2DB3D" w:rsidR="00FE274C" w:rsidRPr="00FE274C" w:rsidRDefault="00FE274C" w:rsidP="00706852">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DA</w:t>
            </w:r>
          </w:p>
        </w:tc>
        <w:tc>
          <w:tcPr>
            <w:tcW w:w="484" w:type="dxa"/>
            <w:shd w:val="clear" w:color="auto" w:fill="auto"/>
          </w:tcPr>
          <w:p w14:paraId="6BF6269C" w14:textId="78490EC0" w:rsidR="00FE274C" w:rsidRPr="00FE274C" w:rsidRDefault="00FE274C" w:rsidP="00706852">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NU</w:t>
            </w:r>
          </w:p>
        </w:tc>
        <w:tc>
          <w:tcPr>
            <w:tcW w:w="708" w:type="dxa"/>
            <w:shd w:val="clear" w:color="auto" w:fill="auto"/>
          </w:tcPr>
          <w:p w14:paraId="5D341D31" w14:textId="7F11942D" w:rsidR="00FE274C" w:rsidRPr="00FE274C" w:rsidRDefault="00FE274C" w:rsidP="00706852">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Nu se aplică</w:t>
            </w:r>
          </w:p>
        </w:tc>
        <w:tc>
          <w:tcPr>
            <w:tcW w:w="730" w:type="dxa"/>
            <w:shd w:val="clear" w:color="auto" w:fill="auto"/>
          </w:tcPr>
          <w:p w14:paraId="3AA1FC6C" w14:textId="0851670B" w:rsidR="00FE274C" w:rsidRPr="00FE274C" w:rsidRDefault="00FE274C" w:rsidP="00706852">
            <w:pPr>
              <w:pStyle w:val="BodyText"/>
              <w:spacing w:before="0" w:after="0"/>
              <w:ind w:right="-108" w:hanging="108"/>
              <w:jc w:val="center"/>
              <w:rPr>
                <w:rFonts w:asciiTheme="minorHAnsi" w:hAnsiTheme="minorHAnsi"/>
                <w:bCs/>
                <w:sz w:val="18"/>
                <w:szCs w:val="18"/>
                <w:lang w:val="it-IT"/>
              </w:rPr>
            </w:pPr>
            <w:r w:rsidRPr="00FE274C">
              <w:rPr>
                <w:rFonts w:asciiTheme="minorHAnsi" w:hAnsiTheme="minorHAnsi" w:cstheme="minorHAnsi"/>
                <w:bCs/>
                <w:sz w:val="18"/>
                <w:szCs w:val="18"/>
                <w:lang w:val="it-IT"/>
              </w:rPr>
              <w:t xml:space="preserve"> Observaţii</w:t>
            </w:r>
          </w:p>
        </w:tc>
        <w:tc>
          <w:tcPr>
            <w:tcW w:w="562" w:type="dxa"/>
            <w:shd w:val="clear" w:color="auto" w:fill="auto"/>
          </w:tcPr>
          <w:p w14:paraId="735DA003" w14:textId="0A2CCB62" w:rsidR="00FE274C" w:rsidRPr="00FE274C" w:rsidRDefault="00FE274C" w:rsidP="00706852">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DA</w:t>
            </w:r>
          </w:p>
        </w:tc>
        <w:tc>
          <w:tcPr>
            <w:tcW w:w="590" w:type="dxa"/>
            <w:shd w:val="clear" w:color="auto" w:fill="auto"/>
          </w:tcPr>
          <w:p w14:paraId="69D078B1" w14:textId="09578416" w:rsidR="00FE274C" w:rsidRPr="00FE274C" w:rsidRDefault="00FE274C" w:rsidP="00706852">
            <w:pPr>
              <w:pStyle w:val="BodyText"/>
              <w:spacing w:before="0" w:after="0"/>
              <w:ind w:hanging="108"/>
              <w:jc w:val="center"/>
              <w:rPr>
                <w:rFonts w:asciiTheme="minorHAnsi" w:hAnsiTheme="minorHAnsi"/>
                <w:bCs/>
                <w:sz w:val="18"/>
                <w:szCs w:val="18"/>
                <w:lang w:val="it-IT"/>
              </w:rPr>
            </w:pPr>
            <w:r w:rsidRPr="00FE274C">
              <w:rPr>
                <w:rFonts w:asciiTheme="minorHAnsi" w:hAnsiTheme="minorHAnsi" w:cstheme="minorHAnsi"/>
                <w:bCs/>
                <w:sz w:val="18"/>
                <w:szCs w:val="18"/>
                <w:lang w:val="it-IT"/>
              </w:rPr>
              <w:t>NU</w:t>
            </w:r>
          </w:p>
        </w:tc>
        <w:tc>
          <w:tcPr>
            <w:tcW w:w="702" w:type="dxa"/>
            <w:shd w:val="clear" w:color="auto" w:fill="auto"/>
          </w:tcPr>
          <w:p w14:paraId="7DB303D3" w14:textId="3FA8009C" w:rsidR="00FE274C" w:rsidRPr="00FE274C" w:rsidRDefault="00FE274C" w:rsidP="00706852">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Nu se aplică</w:t>
            </w:r>
          </w:p>
        </w:tc>
        <w:tc>
          <w:tcPr>
            <w:tcW w:w="840" w:type="dxa"/>
            <w:shd w:val="clear" w:color="auto" w:fill="auto"/>
          </w:tcPr>
          <w:p w14:paraId="32507C3C" w14:textId="58DF1B81" w:rsidR="00FE274C" w:rsidRPr="00FE274C" w:rsidRDefault="00FE274C" w:rsidP="00706852">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 xml:space="preserve"> Observaţii</w:t>
            </w:r>
          </w:p>
        </w:tc>
      </w:tr>
      <w:tr w:rsidR="008A070D" w:rsidRPr="005150AA" w14:paraId="088B8A2E" w14:textId="77777777" w:rsidTr="003E3D11">
        <w:trPr>
          <w:trHeight w:val="20"/>
          <w:tblHeader/>
        </w:trPr>
        <w:tc>
          <w:tcPr>
            <w:tcW w:w="358" w:type="dxa"/>
            <w:shd w:val="clear" w:color="auto" w:fill="C0C0C0"/>
          </w:tcPr>
          <w:p w14:paraId="1E57716F" w14:textId="77777777" w:rsidR="00A9198D" w:rsidRPr="005150AA" w:rsidRDefault="00A9198D" w:rsidP="00706852">
            <w:pPr>
              <w:spacing w:before="0" w:after="0"/>
              <w:jc w:val="center"/>
              <w:rPr>
                <w:rFonts w:asciiTheme="minorHAnsi" w:hAnsiTheme="minorHAnsi"/>
                <w:b/>
                <w:bCs/>
                <w:lang w:val="it-IT"/>
              </w:rPr>
            </w:pPr>
          </w:p>
        </w:tc>
        <w:tc>
          <w:tcPr>
            <w:tcW w:w="13998" w:type="dxa"/>
            <w:gridSpan w:val="9"/>
            <w:shd w:val="clear" w:color="auto" w:fill="C0C0C0"/>
          </w:tcPr>
          <w:p w14:paraId="1BA78425" w14:textId="77777777" w:rsidR="00A9198D" w:rsidRPr="005150AA" w:rsidRDefault="00A9198D" w:rsidP="00706852">
            <w:pPr>
              <w:spacing w:before="0" w:after="0"/>
              <w:jc w:val="center"/>
              <w:rPr>
                <w:rFonts w:asciiTheme="minorHAnsi" w:hAnsiTheme="minorHAnsi"/>
                <w:b/>
                <w:bCs/>
                <w:lang w:val="it-IT"/>
              </w:rPr>
            </w:pPr>
            <w:r w:rsidRPr="005150AA">
              <w:rPr>
                <w:rFonts w:asciiTheme="minorHAnsi" w:hAnsiTheme="minorHAnsi"/>
                <w:b/>
                <w:bCs/>
                <w:lang w:val="it-IT"/>
              </w:rPr>
              <w:t>VERIFICAREA CONFORMITĂŢII ADMINISTRATIVE</w:t>
            </w:r>
          </w:p>
        </w:tc>
        <w:tc>
          <w:tcPr>
            <w:tcW w:w="840" w:type="dxa"/>
            <w:shd w:val="clear" w:color="auto" w:fill="C0C0C0"/>
          </w:tcPr>
          <w:p w14:paraId="04854A99" w14:textId="77777777" w:rsidR="00A9198D" w:rsidRPr="005150AA" w:rsidRDefault="00A9198D" w:rsidP="00706852">
            <w:pPr>
              <w:spacing w:before="0" w:after="0"/>
              <w:jc w:val="center"/>
              <w:rPr>
                <w:rFonts w:asciiTheme="minorHAnsi" w:hAnsiTheme="minorHAnsi"/>
                <w:b/>
                <w:bCs/>
                <w:lang w:val="it-IT"/>
              </w:rPr>
            </w:pPr>
          </w:p>
        </w:tc>
      </w:tr>
      <w:tr w:rsidR="008A070D" w:rsidRPr="005150AA" w14:paraId="03054301" w14:textId="77777777" w:rsidTr="003E3D11">
        <w:trPr>
          <w:trHeight w:val="20"/>
          <w:tblHeader/>
        </w:trPr>
        <w:tc>
          <w:tcPr>
            <w:tcW w:w="358" w:type="dxa"/>
            <w:shd w:val="clear" w:color="auto" w:fill="C0C0C0"/>
          </w:tcPr>
          <w:p w14:paraId="6C40BBD5" w14:textId="77777777" w:rsidR="00A9198D" w:rsidRPr="005150AA" w:rsidRDefault="00A9198D" w:rsidP="00706852">
            <w:pPr>
              <w:numPr>
                <w:ilvl w:val="0"/>
                <w:numId w:val="5"/>
              </w:numPr>
              <w:spacing w:before="0" w:after="0"/>
              <w:rPr>
                <w:rFonts w:asciiTheme="minorHAnsi" w:hAnsiTheme="minorHAnsi"/>
                <w:b/>
                <w:bCs/>
              </w:rPr>
            </w:pPr>
          </w:p>
        </w:tc>
        <w:tc>
          <w:tcPr>
            <w:tcW w:w="13998" w:type="dxa"/>
            <w:gridSpan w:val="9"/>
            <w:shd w:val="clear" w:color="auto" w:fill="C0C0C0"/>
          </w:tcPr>
          <w:p w14:paraId="0A72D245" w14:textId="40E1F428" w:rsidR="00A9198D" w:rsidRPr="005150AA" w:rsidRDefault="00D6583D" w:rsidP="0070685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b/>
                <w:bCs/>
              </w:rPr>
              <w:t>A.</w:t>
            </w:r>
            <w:r w:rsidR="00B65034" w:rsidRPr="005150AA">
              <w:rPr>
                <w:rFonts w:asciiTheme="minorHAnsi" w:hAnsiTheme="minorHAnsi"/>
                <w:b/>
                <w:bCs/>
              </w:rPr>
              <w:t xml:space="preserve"> </w:t>
            </w:r>
            <w:r w:rsidR="00A9198D" w:rsidRPr="005150AA">
              <w:rPr>
                <w:rFonts w:asciiTheme="minorHAnsi" w:hAnsiTheme="minorHAnsi"/>
                <w:b/>
                <w:bCs/>
              </w:rPr>
              <w:t>CERERE</w:t>
            </w:r>
            <w:r w:rsidRPr="005150AA">
              <w:rPr>
                <w:rFonts w:asciiTheme="minorHAnsi" w:hAnsiTheme="minorHAnsi"/>
                <w:b/>
                <w:bCs/>
              </w:rPr>
              <w:t>A</w:t>
            </w:r>
            <w:r w:rsidR="00A9198D" w:rsidRPr="005150AA">
              <w:rPr>
                <w:rFonts w:asciiTheme="minorHAnsi" w:hAnsiTheme="minorHAnsi"/>
                <w:b/>
                <w:bCs/>
              </w:rPr>
              <w:t xml:space="preserve"> DE FINANŢARE</w:t>
            </w:r>
            <w:r w:rsidR="009A30C2" w:rsidRPr="005150AA">
              <w:rPr>
                <w:rFonts w:asciiTheme="minorHAnsi" w:hAnsiTheme="minorHAnsi"/>
                <w:b/>
                <w:bCs/>
              </w:rPr>
              <w:t xml:space="preserve">   </w:t>
            </w:r>
            <w:r w:rsidR="009A30C2" w:rsidRPr="005150AA">
              <w:rPr>
                <w:rFonts w:asciiTheme="minorHAnsi" w:hAnsiTheme="minorHAnsi" w:cstheme="minorHAnsi"/>
                <w:b/>
                <w:bCs/>
                <w:color w:val="000000" w:themeColor="text1"/>
                <w:szCs w:val="20"/>
                <w:lang w:val="en-US" w:eastAsia="ro-RO"/>
              </w:rPr>
              <w:t xml:space="preserve">Se </w:t>
            </w:r>
            <w:proofErr w:type="spellStart"/>
            <w:r w:rsidR="009A30C2" w:rsidRPr="005150AA">
              <w:rPr>
                <w:rFonts w:asciiTheme="minorHAnsi" w:hAnsiTheme="minorHAnsi" w:cstheme="minorHAnsi"/>
                <w:b/>
                <w:bCs/>
                <w:color w:val="000000" w:themeColor="text1"/>
                <w:szCs w:val="20"/>
                <w:lang w:val="en-US" w:eastAsia="ro-RO"/>
              </w:rPr>
              <w:t>verifică</w:t>
            </w:r>
            <w:proofErr w:type="spellEnd"/>
            <w:r w:rsidR="009A30C2" w:rsidRPr="005150AA">
              <w:rPr>
                <w:rFonts w:asciiTheme="minorHAnsi" w:hAnsiTheme="minorHAnsi" w:cstheme="minorHAnsi"/>
                <w:b/>
                <w:bCs/>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la </w:t>
            </w:r>
            <w:proofErr w:type="spellStart"/>
            <w:r w:rsidR="009A30C2" w:rsidRPr="005150AA">
              <w:rPr>
                <w:rFonts w:asciiTheme="minorHAnsi" w:hAnsiTheme="minorHAnsi" w:cstheme="minorHAnsi"/>
                <w:color w:val="000000" w:themeColor="text1"/>
                <w:szCs w:val="20"/>
                <w:lang w:val="en-US" w:eastAsia="ro-RO"/>
              </w:rPr>
              <w:t>finalul</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etapei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evaluare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unul</w:t>
            </w:r>
            <w:proofErr w:type="spellEnd"/>
            <w:r w:rsidR="009A30C2" w:rsidRPr="005150AA">
              <w:rPr>
                <w:rFonts w:asciiTheme="minorHAnsi" w:hAnsiTheme="minorHAnsi" w:cstheme="minorHAnsi"/>
                <w:color w:val="000000" w:themeColor="text1"/>
                <w:szCs w:val="20"/>
                <w:lang w:val="en-US" w:eastAsia="ro-RO"/>
              </w:rPr>
              <w:t xml:space="preserve"> din </w:t>
            </w:r>
            <w:proofErr w:type="spellStart"/>
            <w:r w:rsidR="009A30C2" w:rsidRPr="005150AA">
              <w:rPr>
                <w:rFonts w:asciiTheme="minorHAnsi" w:hAnsiTheme="minorHAnsi" w:cstheme="minorHAnsi"/>
                <w:color w:val="000000" w:themeColor="text1"/>
                <w:szCs w:val="20"/>
                <w:lang w:val="en-US" w:eastAsia="ro-RO"/>
              </w:rPr>
              <w:t>criteriile</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mai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jos</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este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bifat</w:t>
            </w:r>
            <w:proofErr w:type="spellEnd"/>
            <w:r w:rsidR="009A30C2" w:rsidRPr="005150AA">
              <w:rPr>
                <w:rFonts w:asciiTheme="minorHAnsi" w:hAnsiTheme="minorHAnsi" w:cstheme="minorHAnsi"/>
                <w:color w:val="000000" w:themeColor="text1"/>
                <w:szCs w:val="20"/>
                <w:lang w:val="en-US" w:eastAsia="ro-RO"/>
              </w:rPr>
              <w:t xml:space="preserve"> cu NU, </w:t>
            </w:r>
            <w:proofErr w:type="spellStart"/>
            <w:r w:rsidR="009A30C2" w:rsidRPr="005150AA">
              <w:rPr>
                <w:rFonts w:asciiTheme="minorHAnsi" w:hAnsiTheme="minorHAnsi" w:cstheme="minorHAnsi"/>
                <w:color w:val="000000" w:themeColor="text1"/>
                <w:szCs w:val="20"/>
                <w:lang w:val="en-US" w:eastAsia="ro-RO"/>
              </w:rPr>
              <w:t>caz</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care </w:t>
            </w:r>
            <w:proofErr w:type="spellStart"/>
            <w:r w:rsidR="009A30C2" w:rsidRPr="005150AA">
              <w:rPr>
                <w:rFonts w:asciiTheme="minorHAnsi" w:hAnsiTheme="minorHAnsi" w:cstheme="minorHAnsi"/>
                <w:color w:val="000000" w:themeColor="text1"/>
                <w:szCs w:val="20"/>
                <w:lang w:val="en-US" w:eastAsia="ro-RO"/>
              </w:rPr>
              <w:t>proiectul</w:t>
            </w:r>
            <w:proofErr w:type="spellEnd"/>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se </w:t>
            </w:r>
            <w:proofErr w:type="spellStart"/>
            <w:r w:rsidR="009A30C2" w:rsidRPr="005150AA">
              <w:rPr>
                <w:rFonts w:asciiTheme="minorHAnsi" w:hAnsiTheme="minorHAnsi" w:cstheme="minorHAnsi"/>
                <w:color w:val="000000" w:themeColor="text1"/>
                <w:szCs w:val="20"/>
                <w:lang w:val="en-US" w:eastAsia="ro-RO"/>
              </w:rPr>
              <w:t>va</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respinge</w:t>
            </w:r>
            <w:proofErr w:type="spellEnd"/>
            <w:r w:rsidR="009A30C2" w:rsidRPr="005150AA">
              <w:rPr>
                <w:rFonts w:asciiTheme="minorHAnsi" w:hAnsiTheme="minorHAnsi" w:cstheme="minorHAnsi"/>
                <w:color w:val="000000" w:themeColor="text1"/>
                <w:szCs w:val="20"/>
                <w:lang w:val="en-US" w:eastAsia="ro-RO"/>
              </w:rPr>
              <w:t>.</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Se pot </w:t>
            </w:r>
            <w:proofErr w:type="spellStart"/>
            <w:r w:rsidR="009A30C2" w:rsidRPr="005150AA">
              <w:rPr>
                <w:rFonts w:asciiTheme="minorHAnsi" w:hAnsiTheme="minorHAnsi" w:cstheme="minorHAnsi"/>
                <w:color w:val="000000" w:themeColor="text1"/>
                <w:szCs w:val="20"/>
                <w:lang w:val="en-US" w:eastAsia="ro-RO"/>
              </w:rPr>
              <w:t>solicita</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clarificări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pentru</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toate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elementele</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mai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jos</w:t>
            </w:r>
            <w:proofErr w:type="spellEnd"/>
            <w:r w:rsidR="009A30C2" w:rsidRPr="005150AA">
              <w:rPr>
                <w:rFonts w:asciiTheme="minorHAnsi" w:hAnsiTheme="minorHAnsi" w:cstheme="minorHAnsi"/>
                <w:color w:val="000000" w:themeColor="text1"/>
                <w:szCs w:val="20"/>
                <w:lang w:val="en-US" w:eastAsia="ro-RO"/>
              </w:rPr>
              <w:t xml:space="preserve">, cu </w:t>
            </w:r>
            <w:proofErr w:type="spellStart"/>
            <w:r w:rsidR="009A30C2" w:rsidRPr="005150AA">
              <w:rPr>
                <w:rFonts w:asciiTheme="minorHAnsi" w:hAnsiTheme="minorHAnsi" w:cstheme="minorHAnsi"/>
                <w:color w:val="000000" w:themeColor="text1"/>
                <w:szCs w:val="20"/>
                <w:lang w:val="en-US" w:eastAsia="ro-RO"/>
              </w:rPr>
              <w:t>exceptiile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precizate</w:t>
            </w:r>
            <w:proofErr w:type="spellEnd"/>
            <w:r w:rsidR="009A30C2" w:rsidRPr="005150AA">
              <w:rPr>
                <w:rFonts w:asciiTheme="minorHAnsi" w:hAnsiTheme="minorHAnsi" w:cstheme="minorHAnsi"/>
                <w:color w:val="000000" w:themeColor="text1"/>
                <w:szCs w:val="20"/>
                <w:lang w:val="en-US" w:eastAsia="ro-RO"/>
              </w:rPr>
              <w:t>.</w:t>
            </w:r>
          </w:p>
        </w:tc>
        <w:tc>
          <w:tcPr>
            <w:tcW w:w="840" w:type="dxa"/>
            <w:shd w:val="clear" w:color="auto" w:fill="C0C0C0"/>
          </w:tcPr>
          <w:p w14:paraId="71F94627" w14:textId="77777777" w:rsidR="00A9198D" w:rsidRPr="005150AA" w:rsidRDefault="00A9198D" w:rsidP="00706852">
            <w:pPr>
              <w:spacing w:before="0" w:after="0"/>
              <w:ind w:left="360"/>
              <w:rPr>
                <w:rFonts w:asciiTheme="minorHAnsi" w:hAnsiTheme="minorHAnsi"/>
                <w:b/>
                <w:bCs/>
              </w:rPr>
            </w:pPr>
          </w:p>
        </w:tc>
      </w:tr>
      <w:tr w:rsidR="008A070D" w:rsidRPr="005150AA" w14:paraId="4E18E09C" w14:textId="77777777" w:rsidTr="003E3D11">
        <w:trPr>
          <w:trHeight w:val="20"/>
          <w:tblHeader/>
        </w:trPr>
        <w:tc>
          <w:tcPr>
            <w:tcW w:w="10101" w:type="dxa"/>
            <w:gridSpan w:val="3"/>
          </w:tcPr>
          <w:p w14:paraId="14C1EB29" w14:textId="5AAD821F" w:rsidR="00325CEC" w:rsidRPr="005150AA" w:rsidRDefault="009A30C2" w:rsidP="00706852">
            <w:pPr>
              <w:pStyle w:val="Header"/>
              <w:tabs>
                <w:tab w:val="center" w:pos="639"/>
              </w:tabs>
              <w:spacing w:before="0" w:after="0"/>
              <w:ind w:left="360"/>
              <w:jc w:val="both"/>
              <w:rPr>
                <w:rFonts w:asciiTheme="minorHAnsi" w:hAnsiTheme="minorHAnsi"/>
              </w:rPr>
            </w:pPr>
            <w:r w:rsidRPr="005150AA">
              <w:rPr>
                <w:rFonts w:asciiTheme="minorHAnsi" w:hAnsiTheme="minorHAnsi"/>
              </w:rPr>
              <w:t xml:space="preserve">- A fost depusă în termenul prevăzut în </w:t>
            </w:r>
            <w:r w:rsidR="00891942" w:rsidRPr="005150AA">
              <w:rPr>
                <w:rFonts w:asciiTheme="minorHAnsi" w:hAnsiTheme="minorHAnsi"/>
              </w:rPr>
              <w:t xml:space="preserve">capitolul </w:t>
            </w:r>
            <w:r w:rsidR="00070E6D">
              <w:rPr>
                <w:rFonts w:asciiTheme="minorHAnsi" w:hAnsiTheme="minorHAnsi"/>
              </w:rPr>
              <w:t>4.3</w:t>
            </w:r>
            <w:r w:rsidR="00235190">
              <w:rPr>
                <w:rFonts w:asciiTheme="minorHAnsi" w:hAnsiTheme="minorHAnsi"/>
              </w:rPr>
              <w:t>.2</w:t>
            </w:r>
            <w:r w:rsidR="00891942" w:rsidRPr="005150AA">
              <w:rPr>
                <w:rFonts w:asciiTheme="minorHAnsi" w:hAnsiTheme="minorHAnsi"/>
              </w:rPr>
              <w:t xml:space="preserve"> din ghidul specific</w:t>
            </w:r>
            <w:r w:rsidRPr="005150AA">
              <w:rPr>
                <w:rFonts w:asciiTheme="minorHAnsi" w:hAnsiTheme="minorHAnsi"/>
              </w:rPr>
              <w:t xml:space="preserve">? </w:t>
            </w:r>
          </w:p>
          <w:p w14:paraId="23F875E4" w14:textId="68F87E68" w:rsidR="00E6333D" w:rsidRPr="005150AA" w:rsidRDefault="009A30C2" w:rsidP="00706852">
            <w:pPr>
              <w:pStyle w:val="Header"/>
              <w:tabs>
                <w:tab w:val="center" w:pos="639"/>
              </w:tabs>
              <w:spacing w:before="0" w:after="0"/>
              <w:ind w:left="360"/>
              <w:jc w:val="both"/>
              <w:rPr>
                <w:rFonts w:asciiTheme="minorHAnsi" w:hAnsiTheme="minorHAnsi"/>
              </w:rPr>
            </w:pPr>
            <w:r w:rsidRPr="005150AA">
              <w:rPr>
                <w:rFonts w:asciiTheme="minorHAnsi" w:hAnsiTheme="minorHAnsi"/>
              </w:rPr>
              <w:t>(</w:t>
            </w:r>
            <w:r w:rsidRPr="005150AA">
              <w:rPr>
                <w:rFonts w:asciiTheme="minorHAnsi" w:hAnsiTheme="minorHAnsi"/>
                <w:b/>
              </w:rPr>
              <w:t>Se verifică:</w:t>
            </w:r>
            <w:r w:rsidRPr="005150AA">
              <w:rPr>
                <w:rFonts w:asciiTheme="minorHAnsi" w:hAnsiTheme="minorHAnsi"/>
              </w:rPr>
              <w:t xml:space="preserve"> dacă data și ora depunerii din MySMIS</w:t>
            </w:r>
            <w:r w:rsidR="00325CEC" w:rsidRPr="005150AA">
              <w:rPr>
                <w:rFonts w:asciiTheme="minorHAnsi" w:hAnsiTheme="minorHAnsi"/>
              </w:rPr>
              <w:t xml:space="preserve"> </w:t>
            </w:r>
            <w:r w:rsidRPr="005150AA">
              <w:rPr>
                <w:rFonts w:asciiTheme="minorHAnsi" w:hAnsiTheme="minorHAnsi"/>
              </w:rPr>
              <w:t xml:space="preserve">respectă prevederile </w:t>
            </w:r>
            <w:r w:rsidR="00891942" w:rsidRPr="005150AA">
              <w:rPr>
                <w:rFonts w:asciiTheme="minorHAnsi" w:hAnsiTheme="minorHAnsi"/>
              </w:rPr>
              <w:t xml:space="preserve"> ghidului specific </w:t>
            </w:r>
            <w:r w:rsidRPr="005150AA">
              <w:rPr>
                <w:rFonts w:asciiTheme="minorHAnsi" w:hAnsiTheme="minorHAnsi"/>
              </w:rPr>
              <w:t>.</w:t>
            </w:r>
            <w:r w:rsidR="00891942" w:rsidRPr="005150AA">
              <w:rPr>
                <w:rFonts w:asciiTheme="minorHAnsi" w:hAnsiTheme="minorHAnsi"/>
              </w:rPr>
              <w:t xml:space="preserve"> </w:t>
            </w:r>
            <w:r w:rsidRPr="005150AA">
              <w:rPr>
                <w:rFonts w:asciiTheme="minorHAnsi" w:hAnsiTheme="minorHAnsi"/>
              </w:rPr>
              <w:t>Dacă cererea de finanțare este depusă după termenul</w:t>
            </w:r>
            <w:r w:rsidR="00891942" w:rsidRPr="005150AA">
              <w:rPr>
                <w:rFonts w:asciiTheme="minorHAnsi" w:hAnsiTheme="minorHAnsi"/>
              </w:rPr>
              <w:t xml:space="preserve"> </w:t>
            </w:r>
            <w:r w:rsidRPr="005150AA">
              <w:rPr>
                <w:rFonts w:asciiTheme="minorHAnsi" w:hAnsiTheme="minorHAnsi"/>
              </w:rPr>
              <w:t xml:space="preserve">maxim menționat în ghidul solicitantului de finanțare,cererea de finanțare se respinge). </w:t>
            </w:r>
          </w:p>
          <w:p w14:paraId="5478E858" w14:textId="43BC1A18" w:rsidR="00E6333D" w:rsidRPr="005150AA" w:rsidRDefault="002C7227" w:rsidP="00706852">
            <w:pPr>
              <w:pStyle w:val="Header"/>
              <w:tabs>
                <w:tab w:val="clear" w:pos="4320"/>
                <w:tab w:val="center" w:pos="639"/>
              </w:tabs>
              <w:spacing w:before="0" w:after="0"/>
              <w:ind w:left="360"/>
              <w:jc w:val="both"/>
              <w:rPr>
                <w:rFonts w:asciiTheme="minorHAnsi" w:hAnsiTheme="minorHAnsi"/>
                <w:strike/>
                <w:szCs w:val="22"/>
                <w:lang w:val="it-IT"/>
              </w:rPr>
            </w:pPr>
            <w:r w:rsidRPr="005150AA">
              <w:rPr>
                <w:rFonts w:asciiTheme="minorHAnsi" w:hAnsiTheme="minorHAnsi"/>
              </w:rPr>
              <w:t>-</w:t>
            </w:r>
            <w:r w:rsidR="00A9198D" w:rsidRPr="005150AA">
              <w:rPr>
                <w:rFonts w:asciiTheme="minorHAnsi" w:hAnsiTheme="minorHAnsi"/>
              </w:rPr>
              <w:t xml:space="preserve">Cererea de finanțare </w:t>
            </w:r>
            <w:r w:rsidR="00F307E8" w:rsidRPr="005150AA">
              <w:rPr>
                <w:rFonts w:asciiTheme="minorHAnsi" w:hAnsiTheme="minorHAnsi"/>
              </w:rPr>
              <w:t xml:space="preserve"> (CF) are toate rubricile aplicabile completate cu datel</w:t>
            </w:r>
            <w:r w:rsidR="00DB7DFB" w:rsidRPr="005150AA">
              <w:rPr>
                <w:rFonts w:asciiTheme="minorHAnsi" w:hAnsiTheme="minorHAnsi"/>
              </w:rPr>
              <w:t>e solicitate în ghidul specific</w:t>
            </w:r>
            <w:r w:rsidR="00436B3F" w:rsidRPr="005150AA">
              <w:rPr>
                <w:rFonts w:asciiTheme="minorHAnsi" w:hAnsiTheme="minorHAnsi"/>
                <w:lang w:val="en-US"/>
              </w:rPr>
              <w:t>?</w:t>
            </w:r>
          </w:p>
        </w:tc>
        <w:tc>
          <w:tcPr>
            <w:tcW w:w="479" w:type="dxa"/>
          </w:tcPr>
          <w:p w14:paraId="3D766909" w14:textId="77777777" w:rsidR="00A9198D" w:rsidRPr="005150AA" w:rsidRDefault="00A9198D" w:rsidP="00706852">
            <w:pPr>
              <w:spacing w:before="0" w:after="0"/>
              <w:rPr>
                <w:rFonts w:asciiTheme="minorHAnsi" w:hAnsiTheme="minorHAnsi"/>
                <w:lang w:val="it-IT"/>
              </w:rPr>
            </w:pPr>
          </w:p>
        </w:tc>
        <w:tc>
          <w:tcPr>
            <w:tcW w:w="484" w:type="dxa"/>
          </w:tcPr>
          <w:p w14:paraId="02A85BC9" w14:textId="77777777" w:rsidR="00A9198D" w:rsidRPr="005150AA" w:rsidRDefault="00A9198D" w:rsidP="00706852">
            <w:pPr>
              <w:spacing w:before="0" w:after="0"/>
              <w:rPr>
                <w:rFonts w:asciiTheme="minorHAnsi" w:hAnsiTheme="minorHAnsi"/>
                <w:lang w:val="it-IT"/>
              </w:rPr>
            </w:pPr>
          </w:p>
        </w:tc>
        <w:tc>
          <w:tcPr>
            <w:tcW w:w="708" w:type="dxa"/>
          </w:tcPr>
          <w:p w14:paraId="0FD5D583" w14:textId="77777777" w:rsidR="00A9198D" w:rsidRPr="005150AA" w:rsidRDefault="00A9198D" w:rsidP="00706852">
            <w:pPr>
              <w:spacing w:before="0" w:after="0"/>
              <w:rPr>
                <w:rFonts w:asciiTheme="minorHAnsi" w:hAnsiTheme="minorHAnsi"/>
                <w:lang w:val="it-IT"/>
              </w:rPr>
            </w:pPr>
          </w:p>
        </w:tc>
        <w:tc>
          <w:tcPr>
            <w:tcW w:w="730" w:type="dxa"/>
          </w:tcPr>
          <w:p w14:paraId="196CAB81" w14:textId="77777777" w:rsidR="00A9198D" w:rsidRPr="005150AA" w:rsidRDefault="00A9198D" w:rsidP="00706852">
            <w:pPr>
              <w:spacing w:before="0" w:after="0"/>
              <w:rPr>
                <w:rFonts w:asciiTheme="minorHAnsi" w:hAnsiTheme="minorHAnsi"/>
                <w:lang w:val="it-IT"/>
              </w:rPr>
            </w:pPr>
          </w:p>
        </w:tc>
        <w:tc>
          <w:tcPr>
            <w:tcW w:w="562" w:type="dxa"/>
          </w:tcPr>
          <w:p w14:paraId="78FC4515" w14:textId="77777777" w:rsidR="00A9198D" w:rsidRPr="005150AA" w:rsidRDefault="00A9198D" w:rsidP="00706852">
            <w:pPr>
              <w:spacing w:before="0" w:after="0"/>
              <w:rPr>
                <w:rFonts w:asciiTheme="minorHAnsi" w:hAnsiTheme="minorHAnsi"/>
                <w:lang w:val="it-IT"/>
              </w:rPr>
            </w:pPr>
          </w:p>
        </w:tc>
        <w:tc>
          <w:tcPr>
            <w:tcW w:w="590" w:type="dxa"/>
          </w:tcPr>
          <w:p w14:paraId="00F332F0" w14:textId="77777777" w:rsidR="00A9198D" w:rsidRPr="005150AA" w:rsidRDefault="00A9198D" w:rsidP="00706852">
            <w:pPr>
              <w:spacing w:before="0" w:after="0"/>
              <w:rPr>
                <w:rFonts w:asciiTheme="minorHAnsi" w:hAnsiTheme="minorHAnsi"/>
                <w:lang w:val="it-IT"/>
              </w:rPr>
            </w:pPr>
          </w:p>
        </w:tc>
        <w:tc>
          <w:tcPr>
            <w:tcW w:w="702" w:type="dxa"/>
          </w:tcPr>
          <w:p w14:paraId="0CF5E1DB" w14:textId="77777777" w:rsidR="00A9198D" w:rsidRPr="005150AA" w:rsidRDefault="00A9198D" w:rsidP="00706852">
            <w:pPr>
              <w:spacing w:before="0" w:after="0"/>
              <w:rPr>
                <w:rFonts w:asciiTheme="minorHAnsi" w:hAnsiTheme="minorHAnsi"/>
                <w:lang w:val="it-IT"/>
              </w:rPr>
            </w:pPr>
          </w:p>
        </w:tc>
        <w:tc>
          <w:tcPr>
            <w:tcW w:w="840" w:type="dxa"/>
          </w:tcPr>
          <w:p w14:paraId="4FE638AB" w14:textId="77777777" w:rsidR="00A9198D" w:rsidRPr="005150AA" w:rsidRDefault="00A9198D" w:rsidP="00706852">
            <w:pPr>
              <w:spacing w:before="0" w:after="0"/>
              <w:rPr>
                <w:rFonts w:asciiTheme="minorHAnsi" w:hAnsiTheme="minorHAnsi"/>
                <w:lang w:val="it-IT"/>
              </w:rPr>
            </w:pPr>
          </w:p>
        </w:tc>
      </w:tr>
      <w:tr w:rsidR="008A070D" w:rsidRPr="005150AA" w14:paraId="70696FF8" w14:textId="77777777" w:rsidTr="003E3D11">
        <w:trPr>
          <w:trHeight w:val="20"/>
          <w:tblHeader/>
        </w:trPr>
        <w:tc>
          <w:tcPr>
            <w:tcW w:w="10101" w:type="dxa"/>
            <w:gridSpan w:val="3"/>
          </w:tcPr>
          <w:p w14:paraId="77AD10C8" w14:textId="300FA13F" w:rsidR="00A9198D" w:rsidRPr="005150AA" w:rsidRDefault="006F493B" w:rsidP="00706852">
            <w:pPr>
              <w:spacing w:before="0" w:after="0"/>
              <w:rPr>
                <w:rFonts w:asciiTheme="minorHAnsi" w:hAnsiTheme="minorHAnsi"/>
                <w:b/>
                <w:szCs w:val="22"/>
                <w:lang w:val="it-IT"/>
              </w:rPr>
            </w:pPr>
            <w:r w:rsidRPr="005150AA">
              <w:rPr>
                <w:rFonts w:asciiTheme="minorHAnsi" w:hAnsiTheme="minorHAnsi"/>
                <w:b/>
                <w:szCs w:val="22"/>
                <w:lang w:val="it-IT"/>
              </w:rPr>
              <w:t xml:space="preserve">        </w:t>
            </w:r>
            <w:r w:rsidR="00A9198D" w:rsidRPr="005150AA">
              <w:rPr>
                <w:rFonts w:asciiTheme="minorHAnsi" w:hAnsiTheme="minorHAnsi"/>
                <w:b/>
                <w:szCs w:val="22"/>
                <w:lang w:val="it-IT"/>
              </w:rPr>
              <w:t>Completarea cererii de finanțare</w:t>
            </w:r>
          </w:p>
          <w:p w14:paraId="4DC7E557" w14:textId="77777777" w:rsidR="00891942" w:rsidRPr="005150AA" w:rsidRDefault="009A30C2" w:rsidP="00706852">
            <w:pPr>
              <w:autoSpaceDE w:val="0"/>
              <w:autoSpaceDN w:val="0"/>
              <w:adjustRightInd w:val="0"/>
              <w:spacing w:before="0" w:after="0"/>
              <w:rPr>
                <w:rFonts w:asciiTheme="minorHAnsi" w:hAnsiTheme="minorHAnsi"/>
                <w:szCs w:val="20"/>
                <w:lang w:val="it-IT"/>
              </w:rPr>
            </w:pPr>
            <w:r w:rsidRPr="005150AA">
              <w:rPr>
                <w:rFonts w:asciiTheme="minorHAnsi" w:hAnsiTheme="minorHAnsi"/>
                <w:szCs w:val="22"/>
                <w:lang w:val="it-IT"/>
              </w:rPr>
              <w:t xml:space="preserve">        </w:t>
            </w:r>
            <w:r w:rsidR="002C7227" w:rsidRPr="005150AA">
              <w:rPr>
                <w:rFonts w:asciiTheme="minorHAnsi" w:hAnsiTheme="minorHAnsi"/>
                <w:szCs w:val="22"/>
                <w:lang w:val="it-IT"/>
              </w:rPr>
              <w:t>-</w:t>
            </w:r>
            <w:r w:rsidR="00A9198D" w:rsidRPr="005150AA">
              <w:rPr>
                <w:rFonts w:asciiTheme="minorHAnsi" w:hAnsiTheme="minorHAnsi"/>
                <w:szCs w:val="22"/>
                <w:lang w:val="it-IT"/>
              </w:rPr>
              <w:t xml:space="preserve">Toate </w:t>
            </w:r>
            <w:r w:rsidR="00231D09" w:rsidRPr="005150AA">
              <w:rPr>
                <w:rFonts w:asciiTheme="minorHAnsi" w:hAnsiTheme="minorHAnsi"/>
                <w:szCs w:val="22"/>
                <w:lang w:val="it-IT"/>
              </w:rPr>
              <w:t xml:space="preserve">rubricile </w:t>
            </w:r>
            <w:r w:rsidR="00A9198D" w:rsidRPr="005150AA">
              <w:rPr>
                <w:rFonts w:asciiTheme="minorHAnsi" w:hAnsiTheme="minorHAnsi"/>
                <w:szCs w:val="22"/>
                <w:lang w:val="it-IT"/>
              </w:rPr>
              <w:t xml:space="preserve">din cererea </w:t>
            </w:r>
            <w:r w:rsidR="00A9198D" w:rsidRPr="005150AA">
              <w:rPr>
                <w:rFonts w:asciiTheme="minorHAnsi" w:hAnsiTheme="minorHAnsi"/>
                <w:szCs w:val="20"/>
                <w:lang w:val="it-IT"/>
              </w:rPr>
              <w:t xml:space="preserve">de finanțare  sunt completate cu datele solicitate </w:t>
            </w:r>
            <w:r w:rsidR="00A2140D" w:rsidRPr="005150AA">
              <w:rPr>
                <w:rFonts w:asciiTheme="minorHAnsi" w:hAnsiTheme="minorHAnsi"/>
                <w:szCs w:val="20"/>
                <w:lang w:val="it-IT"/>
              </w:rPr>
              <w:t xml:space="preserve">pentru specificul apelului de proiecte </w:t>
            </w:r>
            <w:r w:rsidR="00A9198D" w:rsidRPr="005150AA">
              <w:rPr>
                <w:rFonts w:asciiTheme="minorHAnsi" w:hAnsiTheme="minorHAnsi"/>
                <w:szCs w:val="20"/>
                <w:lang w:val="it-IT"/>
              </w:rPr>
              <w:t xml:space="preserve">şi </w:t>
            </w:r>
            <w:r w:rsidR="00891942" w:rsidRPr="005150AA">
              <w:rPr>
                <w:rFonts w:asciiTheme="minorHAnsi" w:hAnsiTheme="minorHAnsi"/>
                <w:szCs w:val="20"/>
                <w:lang w:val="it-IT"/>
              </w:rPr>
              <w:t xml:space="preserve">          </w:t>
            </w:r>
          </w:p>
          <w:p w14:paraId="32566230" w14:textId="496DEB64" w:rsidR="00EA064C" w:rsidRPr="005150AA" w:rsidRDefault="00891942" w:rsidP="00706852">
            <w:pPr>
              <w:autoSpaceDE w:val="0"/>
              <w:autoSpaceDN w:val="0"/>
              <w:adjustRightInd w:val="0"/>
              <w:spacing w:before="0" w:after="0"/>
              <w:jc w:val="both"/>
              <w:rPr>
                <w:rFonts w:asciiTheme="minorHAnsi" w:hAnsiTheme="minorHAnsi"/>
                <w:i/>
                <w:szCs w:val="20"/>
              </w:rPr>
            </w:pPr>
            <w:r w:rsidRPr="005150AA">
              <w:rPr>
                <w:rFonts w:asciiTheme="minorHAnsi" w:hAnsiTheme="minorHAnsi"/>
                <w:szCs w:val="20"/>
                <w:lang w:val="it-IT"/>
              </w:rPr>
              <w:t xml:space="preserve">        </w:t>
            </w:r>
            <w:r w:rsidR="00A9198D" w:rsidRPr="005150AA">
              <w:rPr>
                <w:rFonts w:asciiTheme="minorHAnsi" w:hAnsiTheme="minorHAnsi"/>
                <w:szCs w:val="20"/>
                <w:lang w:val="it-IT"/>
              </w:rPr>
              <w:t xml:space="preserve">respectă </w:t>
            </w:r>
            <w:r w:rsidR="00F66349" w:rsidRPr="005150AA">
              <w:rPr>
                <w:rFonts w:asciiTheme="minorHAnsi" w:hAnsiTheme="minorHAnsi"/>
                <w:szCs w:val="20"/>
                <w:lang w:val="it-IT"/>
              </w:rPr>
              <w:t xml:space="preserve">modelul prevazut </w:t>
            </w:r>
            <w:r w:rsidR="00F66349" w:rsidRPr="003C158A">
              <w:rPr>
                <w:rFonts w:asciiTheme="minorHAnsi" w:hAnsiTheme="minorHAnsi"/>
                <w:i/>
                <w:szCs w:val="20"/>
                <w:lang w:val="it-IT"/>
              </w:rPr>
              <w:t xml:space="preserve">Anexa </w:t>
            </w:r>
            <w:r w:rsidR="00FB3F05" w:rsidRPr="003C158A">
              <w:rPr>
                <w:rFonts w:asciiTheme="minorHAnsi" w:hAnsiTheme="minorHAnsi"/>
                <w:i/>
                <w:szCs w:val="20"/>
                <w:lang w:val="it-IT"/>
              </w:rPr>
              <w:t>II</w:t>
            </w:r>
            <w:r w:rsidR="00F66349" w:rsidRPr="005150AA">
              <w:rPr>
                <w:rFonts w:asciiTheme="minorHAnsi" w:hAnsiTheme="minorHAnsi"/>
                <w:szCs w:val="20"/>
                <w:lang w:val="it-IT"/>
              </w:rPr>
              <w:t xml:space="preserve"> la </w:t>
            </w:r>
            <w:r w:rsidR="00A9198D" w:rsidRPr="005150AA">
              <w:rPr>
                <w:rFonts w:asciiTheme="minorHAnsi" w:hAnsiTheme="minorHAnsi"/>
                <w:i/>
                <w:szCs w:val="20"/>
                <w:lang w:val="it-IT"/>
              </w:rPr>
              <w:t>Ghidul solicitantului</w:t>
            </w:r>
            <w:r w:rsidR="00A9198D" w:rsidRPr="005150AA">
              <w:rPr>
                <w:rFonts w:asciiTheme="minorHAnsi" w:hAnsiTheme="minorHAnsi"/>
                <w:i/>
                <w:szCs w:val="20"/>
              </w:rPr>
              <w:t>?</w:t>
            </w:r>
            <w:r w:rsidR="009A30C2" w:rsidRPr="005150AA">
              <w:rPr>
                <w:rFonts w:asciiTheme="minorHAnsi" w:hAnsiTheme="minorHAnsi"/>
                <w:i/>
                <w:szCs w:val="20"/>
              </w:rPr>
              <w:t xml:space="preserve"> </w:t>
            </w:r>
          </w:p>
          <w:p w14:paraId="043AAB3A" w14:textId="77777777" w:rsidR="00EA064C" w:rsidRPr="005150AA" w:rsidRDefault="00EA064C" w:rsidP="0070685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5150AA">
              <w:rPr>
                <w:rFonts w:asciiTheme="minorHAnsi" w:hAnsiTheme="minorHAnsi"/>
                <w:i/>
                <w:szCs w:val="20"/>
              </w:rPr>
              <w:t xml:space="preserve">        </w:t>
            </w:r>
            <w:r w:rsidR="009A30C2" w:rsidRPr="005150AA">
              <w:rPr>
                <w:rFonts w:asciiTheme="minorHAnsi" w:hAnsiTheme="minorHAnsi"/>
                <w:szCs w:val="20"/>
              </w:rPr>
              <w:t>(</w:t>
            </w:r>
            <w:r w:rsidR="009A30C2" w:rsidRPr="005150AA">
              <w:rPr>
                <w:rFonts w:asciiTheme="minorHAnsi" w:hAnsiTheme="minorHAnsi" w:cstheme="minorHAnsi"/>
                <w:b/>
                <w:bCs/>
                <w:color w:val="000000" w:themeColor="text1"/>
                <w:szCs w:val="20"/>
                <w:lang w:val="en-US" w:eastAsia="ro-RO"/>
              </w:rPr>
              <w:t xml:space="preserve">Se </w:t>
            </w:r>
            <w:proofErr w:type="spellStart"/>
            <w:r w:rsidR="009A30C2" w:rsidRPr="005150AA">
              <w:rPr>
                <w:rFonts w:asciiTheme="minorHAnsi" w:hAnsiTheme="minorHAnsi" w:cstheme="minorHAnsi"/>
                <w:b/>
                <w:bCs/>
                <w:color w:val="000000" w:themeColor="text1"/>
                <w:szCs w:val="20"/>
                <w:lang w:val="en-US" w:eastAsia="ro-RO"/>
              </w:rPr>
              <w:t>verifică</w:t>
            </w:r>
            <w:proofErr w:type="spellEnd"/>
            <w:r w:rsidR="009A30C2" w:rsidRPr="005150AA">
              <w:rPr>
                <w:rFonts w:asciiTheme="minorHAnsi" w:hAnsiTheme="minorHAnsi" w:cstheme="minorHAnsi"/>
                <w:b/>
                <w:bCs/>
                <w:color w:val="000000" w:themeColor="text1"/>
                <w:szCs w:val="20"/>
                <w:lang w:val="en-US" w:eastAsia="ro-RO"/>
              </w:rPr>
              <w:t>:</w:t>
            </w:r>
          </w:p>
          <w:p w14:paraId="0D20018F" w14:textId="77777777" w:rsidR="00EA064C" w:rsidRPr="005150AA" w:rsidRDefault="00EA064C" w:rsidP="0070685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completate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cererea</w:t>
            </w:r>
            <w:proofErr w:type="spellEnd"/>
            <w:r w:rsidR="009A30C2" w:rsidRPr="005150AA">
              <w:rPr>
                <w:rFonts w:asciiTheme="minorHAnsi" w:hAnsiTheme="minorHAnsi" w:cstheme="minorHAnsi"/>
                <w:color w:val="000000" w:themeColor="text1"/>
                <w:szCs w:val="20"/>
                <w:lang w:val="en-US" w:eastAsia="ro-RO"/>
              </w:rPr>
              <w:t xml:space="preserve"> de</w:t>
            </w:r>
            <w:r w:rsidR="0089194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 xml:space="preserve"> sunt corelate cu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din </w:t>
            </w:r>
            <w:proofErr w:type="spellStart"/>
            <w:r w:rsidR="009A30C2" w:rsidRPr="005150AA">
              <w:rPr>
                <w:rFonts w:asciiTheme="minorHAnsi" w:hAnsiTheme="minorHAnsi" w:cstheme="minorHAnsi"/>
                <w:color w:val="000000" w:themeColor="text1"/>
                <w:szCs w:val="20"/>
                <w:lang w:val="en-US" w:eastAsia="ro-RO"/>
              </w:rPr>
              <w:t>anexele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cererii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w:t>
            </w:r>
          </w:p>
          <w:p w14:paraId="7F0AEE75" w14:textId="77777777" w:rsidR="00EA064C" w:rsidRPr="005150AA" w:rsidRDefault="00EA064C" w:rsidP="0070685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completate</w:t>
            </w:r>
            <w:proofErr w:type="spellEnd"/>
            <w:r w:rsidR="009A30C2" w:rsidRPr="005150AA">
              <w:rPr>
                <w:rFonts w:asciiTheme="minorHAnsi" w:hAnsiTheme="minorHAnsi" w:cstheme="minorHAnsi"/>
                <w:color w:val="000000" w:themeColor="text1"/>
                <w:szCs w:val="20"/>
                <w:lang w:val="en-US" w:eastAsia="ro-RO"/>
              </w:rPr>
              <w:t xml:space="preserve"> sunt </w:t>
            </w:r>
            <w:proofErr w:type="spellStart"/>
            <w:r w:rsidR="009A30C2" w:rsidRPr="005150AA">
              <w:rPr>
                <w:rFonts w:asciiTheme="minorHAnsi" w:hAnsiTheme="minorHAnsi" w:cstheme="minorHAnsi"/>
                <w:color w:val="000000" w:themeColor="text1"/>
                <w:szCs w:val="20"/>
                <w:lang w:val="en-US" w:eastAsia="ro-RO"/>
              </w:rPr>
              <w:t>aferente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solicitantului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și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investiției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propuse</w:t>
            </w:r>
            <w:proofErr w:type="spellEnd"/>
            <w:r w:rsidR="009A30C2" w:rsidRPr="005150AA">
              <w:rPr>
                <w:rFonts w:asciiTheme="minorHAnsi" w:hAnsiTheme="minorHAnsi" w:cstheme="minorHAnsi"/>
                <w:color w:val="000000" w:themeColor="text1"/>
                <w:szCs w:val="20"/>
                <w:lang w:val="en-US" w:eastAsia="ro-RO"/>
              </w:rPr>
              <w:t xml:space="preserve">; </w:t>
            </w:r>
          </w:p>
          <w:p w14:paraId="38F52816" w14:textId="3571BD3D" w:rsidR="00EA064C" w:rsidRPr="005150AA" w:rsidRDefault="00EA064C" w:rsidP="0070685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secțiunile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cererii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 xml:space="preserve"> sunt </w:t>
            </w:r>
            <w:proofErr w:type="spellStart"/>
            <w:r w:rsidR="009A30C2" w:rsidRPr="005150AA">
              <w:rPr>
                <w:rFonts w:asciiTheme="minorHAnsi" w:hAnsiTheme="minorHAnsi" w:cstheme="minorHAnsi"/>
                <w:color w:val="000000" w:themeColor="text1"/>
                <w:szCs w:val="20"/>
                <w:lang w:val="en-US" w:eastAsia="ro-RO"/>
              </w:rPr>
              <w:t>completate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toate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obligatorii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menționate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Anexa</w:t>
            </w:r>
            <w:proofErr w:type="spellEnd"/>
            <w:r w:rsidR="009A30C2" w:rsidRPr="005150AA">
              <w:rPr>
                <w:rFonts w:asciiTheme="minorHAnsi" w:hAnsiTheme="minorHAnsi" w:cstheme="minorHAnsi"/>
                <w:color w:val="000000" w:themeColor="text1"/>
                <w:szCs w:val="20"/>
                <w:lang w:val="en-US" w:eastAsia="ro-RO"/>
              </w:rPr>
              <w:t xml:space="preserve"> </w:t>
            </w:r>
            <w:r w:rsidR="00966FEF">
              <w:rPr>
                <w:rFonts w:asciiTheme="minorHAnsi" w:hAnsiTheme="minorHAnsi" w:cstheme="minorHAnsi"/>
                <w:color w:val="000000" w:themeColor="text1"/>
                <w:szCs w:val="20"/>
                <w:lang w:val="en-US" w:eastAsia="ro-RO"/>
              </w:rPr>
              <w:t>II</w:t>
            </w:r>
            <w:r w:rsidR="009A30C2" w:rsidRPr="005150AA">
              <w:rPr>
                <w:rFonts w:asciiTheme="minorHAnsi" w:hAnsiTheme="minorHAnsi" w:cstheme="minorHAnsi"/>
                <w:color w:val="000000" w:themeColor="text1"/>
                <w:szCs w:val="20"/>
                <w:lang w:val="en-US" w:eastAsia="ro-RO"/>
              </w:rPr>
              <w:t xml:space="preserve"> - </w:t>
            </w:r>
            <w:proofErr w:type="spellStart"/>
            <w:r w:rsidR="009A30C2" w:rsidRPr="005150AA">
              <w:rPr>
                <w:rFonts w:asciiTheme="minorHAnsi" w:hAnsiTheme="minorHAnsi" w:cstheme="minorHAnsi"/>
                <w:color w:val="000000" w:themeColor="text1"/>
                <w:szCs w:val="20"/>
                <w:lang w:val="en-US" w:eastAsia="ro-RO"/>
              </w:rPr>
              <w:t>Instrucțiuni</w:t>
            </w:r>
            <w:proofErr w:type="spellEnd"/>
            <w:r w:rsidR="009A30C2" w:rsidRPr="005150AA">
              <w:rPr>
                <w:rFonts w:asciiTheme="minorHAnsi" w:hAnsiTheme="minorHAnsi" w:cstheme="minorHAnsi"/>
                <w:color w:val="000000" w:themeColor="text1"/>
                <w:szCs w:val="20"/>
                <w:lang w:val="en-US" w:eastAsia="ro-RO"/>
              </w:rPr>
              <w:t xml:space="preserve"> </w:t>
            </w:r>
            <w:r w:rsidRPr="005150AA">
              <w:rPr>
                <w:rFonts w:asciiTheme="minorHAnsi" w:hAnsiTheme="minorHAnsi" w:cstheme="minorHAnsi"/>
                <w:color w:val="000000" w:themeColor="text1"/>
                <w:szCs w:val="20"/>
                <w:lang w:val="en-US" w:eastAsia="ro-RO"/>
              </w:rPr>
              <w:t xml:space="preserve">    </w:t>
            </w:r>
          </w:p>
          <w:p w14:paraId="016F3A11" w14:textId="62A9ABC7" w:rsidR="009A30C2" w:rsidRPr="005150AA" w:rsidRDefault="00EA064C" w:rsidP="00706852">
            <w:pPr>
              <w:autoSpaceDE w:val="0"/>
              <w:autoSpaceDN w:val="0"/>
              <w:adjustRightInd w:val="0"/>
              <w:spacing w:before="0" w:after="0"/>
              <w:jc w:val="both"/>
              <w:rPr>
                <w:rFonts w:asciiTheme="minorHAnsi" w:hAnsiTheme="minorHAnsi" w:cstheme="minorHAnsi"/>
                <w:color w:val="27344C"/>
                <w:szCs w:val="20"/>
                <w:lang w:val="en-US" w:eastAsia="ro-RO"/>
              </w:rPr>
            </w:pPr>
            <w:r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completare</w:t>
            </w:r>
            <w:proofErr w:type="spellEnd"/>
            <w:r w:rsidR="009A30C2" w:rsidRPr="005150AA">
              <w:rPr>
                <w:rFonts w:asciiTheme="minorHAnsi" w:hAnsiTheme="minorHAnsi" w:cstheme="minorHAnsi"/>
                <w:color w:val="000000" w:themeColor="text1"/>
                <w:szCs w:val="20"/>
                <w:lang w:val="en-US" w:eastAsia="ro-RO"/>
              </w:rPr>
              <w:t xml:space="preserve">  formular </w:t>
            </w:r>
            <w:proofErr w:type="spellStart"/>
            <w:r w:rsidR="009A30C2" w:rsidRPr="005150AA">
              <w:rPr>
                <w:rFonts w:asciiTheme="minorHAnsi" w:hAnsiTheme="minorHAnsi" w:cstheme="minorHAnsi"/>
                <w:color w:val="000000" w:themeColor="text1"/>
                <w:szCs w:val="20"/>
                <w:lang w:val="en-US" w:eastAsia="ro-RO"/>
              </w:rPr>
              <w:t>cerere</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finantare</w:t>
            </w:r>
            <w:proofErr w:type="spellEnd"/>
            <w:r w:rsidR="009A30C2" w:rsidRPr="005150AA">
              <w:rPr>
                <w:rFonts w:asciiTheme="minorHAnsi" w:hAnsiTheme="minorHAnsi" w:cstheme="minorHAnsi"/>
                <w:color w:val="27344C"/>
                <w:szCs w:val="20"/>
                <w:lang w:val="en-US" w:eastAsia="ro-RO"/>
              </w:rPr>
              <w:t>)</w:t>
            </w:r>
          </w:p>
          <w:p w14:paraId="17F2FEE3" w14:textId="06E71097" w:rsidR="00A9198D" w:rsidRPr="005150AA" w:rsidRDefault="002C7227" w:rsidP="00706852">
            <w:pPr>
              <w:pStyle w:val="Header"/>
              <w:tabs>
                <w:tab w:val="clear" w:pos="4320"/>
                <w:tab w:val="center" w:pos="639"/>
              </w:tabs>
              <w:spacing w:before="0" w:after="0"/>
              <w:ind w:left="360"/>
              <w:jc w:val="both"/>
              <w:rPr>
                <w:rFonts w:asciiTheme="minorHAnsi" w:hAnsiTheme="minorHAnsi"/>
                <w:szCs w:val="20"/>
                <w:lang w:val="it-IT"/>
              </w:rPr>
            </w:pPr>
            <w:r w:rsidRPr="005150AA">
              <w:rPr>
                <w:rFonts w:asciiTheme="minorHAnsi" w:hAnsiTheme="minorHAnsi"/>
                <w:szCs w:val="20"/>
              </w:rPr>
              <w:t>-</w:t>
            </w:r>
            <w:r w:rsidR="00A9198D" w:rsidRPr="005150AA">
              <w:rPr>
                <w:rFonts w:asciiTheme="minorHAnsi" w:hAnsiTheme="minorHAnsi"/>
                <w:szCs w:val="20"/>
              </w:rPr>
              <w:t>Cerer</w:t>
            </w:r>
            <w:r w:rsidR="008F1ACA" w:rsidRPr="005150AA">
              <w:rPr>
                <w:rFonts w:asciiTheme="minorHAnsi" w:hAnsiTheme="minorHAnsi"/>
                <w:szCs w:val="20"/>
              </w:rPr>
              <w:t>ea</w:t>
            </w:r>
            <w:r w:rsidR="00A9198D" w:rsidRPr="005150AA">
              <w:rPr>
                <w:rFonts w:asciiTheme="minorHAnsi" w:hAnsiTheme="minorHAnsi"/>
                <w:szCs w:val="20"/>
              </w:rPr>
              <w:t xml:space="preserve"> de finanţare </w:t>
            </w:r>
            <w:r w:rsidR="00AD67F9" w:rsidRPr="005150AA">
              <w:rPr>
                <w:rFonts w:asciiTheme="minorHAnsi" w:hAnsiTheme="minorHAnsi" w:cstheme="minorHAnsi"/>
                <w:szCs w:val="20"/>
                <w:lang w:val="it-IT"/>
              </w:rPr>
              <w:t xml:space="preserve"> şi anexele la aceasta sunt completate în integralitate </w:t>
            </w:r>
            <w:r w:rsidR="00A9198D" w:rsidRPr="005150AA">
              <w:rPr>
                <w:rFonts w:asciiTheme="minorHAnsi" w:hAnsiTheme="minorHAnsi"/>
                <w:szCs w:val="20"/>
              </w:rPr>
              <w:t>în limba română</w:t>
            </w:r>
            <w:r w:rsidR="00A9198D" w:rsidRPr="005150AA">
              <w:rPr>
                <w:rFonts w:asciiTheme="minorHAnsi" w:hAnsiTheme="minorHAnsi"/>
                <w:szCs w:val="20"/>
                <w:lang w:val="it-IT"/>
              </w:rPr>
              <w:t>?</w:t>
            </w:r>
          </w:p>
          <w:p w14:paraId="5B3ADEFE" w14:textId="77777777" w:rsidR="00EA064C" w:rsidRPr="005150AA" w:rsidRDefault="002C7227" w:rsidP="00706852">
            <w:pPr>
              <w:pStyle w:val="Header"/>
              <w:tabs>
                <w:tab w:val="center" w:pos="639"/>
              </w:tabs>
              <w:spacing w:before="0" w:after="0"/>
              <w:ind w:left="360"/>
              <w:jc w:val="both"/>
              <w:rPr>
                <w:rFonts w:asciiTheme="minorHAnsi" w:hAnsiTheme="minorHAnsi"/>
                <w:szCs w:val="20"/>
              </w:rPr>
            </w:pPr>
            <w:r w:rsidRPr="005150AA">
              <w:rPr>
                <w:rFonts w:asciiTheme="minorHAnsi" w:hAnsiTheme="minorHAnsi" w:cstheme="minorHAnsi"/>
                <w:szCs w:val="20"/>
              </w:rPr>
              <w:t>-</w:t>
            </w:r>
            <w:r w:rsidR="00AD67F9" w:rsidRPr="005150AA">
              <w:rPr>
                <w:rFonts w:asciiTheme="minorHAnsi" w:hAnsiTheme="minorHAnsi" w:cstheme="minorHAnsi"/>
                <w:szCs w:val="20"/>
              </w:rPr>
              <w:t xml:space="preserve">Cererea de finanţare şi documentele anexate la cererea de finanțare sunt semnate conform prevederilor Ghidului solicitantului? </w:t>
            </w:r>
            <w:r w:rsidR="00AD67F9" w:rsidRPr="005150AA">
              <w:rPr>
                <w:rFonts w:asciiTheme="minorHAnsi" w:hAnsiTheme="minorHAnsi" w:cstheme="minorHAnsi"/>
                <w:i/>
                <w:szCs w:val="20"/>
              </w:rPr>
              <w:t>Dacă este cazul</w:t>
            </w:r>
            <w:r w:rsidR="00AD67F9" w:rsidRPr="005150AA">
              <w:rPr>
                <w:rFonts w:asciiTheme="minorHAnsi" w:hAnsiTheme="minorHAnsi" w:cstheme="minorHAnsi"/>
                <w:szCs w:val="20"/>
              </w:rPr>
              <w:t>, este anexată împuternicirea pentru semnarea electronică</w:t>
            </w:r>
            <w:r w:rsidR="006F493B" w:rsidRPr="005150AA">
              <w:rPr>
                <w:rFonts w:asciiTheme="minorHAnsi" w:hAnsiTheme="minorHAnsi" w:cstheme="minorHAnsi"/>
                <w:szCs w:val="20"/>
              </w:rPr>
              <w:t xml:space="preserve"> extinsă a Cererii de finanţare</w:t>
            </w:r>
            <w:r w:rsidR="009C6501" w:rsidRPr="005150AA">
              <w:rPr>
                <w:rFonts w:asciiTheme="minorHAnsi" w:hAnsiTheme="minorHAnsi" w:cstheme="minorHAnsi"/>
                <w:szCs w:val="20"/>
              </w:rPr>
              <w:t>, precum și Certificarea aplicaţiei</w:t>
            </w:r>
            <w:r w:rsidR="00D36A48" w:rsidRPr="005150AA">
              <w:rPr>
                <w:rFonts w:asciiTheme="minorHAnsi" w:hAnsiTheme="minorHAnsi" w:cstheme="minorHAnsi"/>
                <w:szCs w:val="20"/>
              </w:rPr>
              <w:t xml:space="preserve"> (Model M)</w:t>
            </w:r>
            <w:r w:rsidR="006F493B" w:rsidRPr="005150AA">
              <w:rPr>
                <w:rFonts w:asciiTheme="minorHAnsi" w:hAnsiTheme="minorHAnsi" w:cstheme="minorHAnsi"/>
                <w:szCs w:val="20"/>
              </w:rPr>
              <w:t>?</w:t>
            </w:r>
            <w:r w:rsidR="00F66349" w:rsidRPr="005150AA">
              <w:rPr>
                <w:rFonts w:asciiTheme="minorHAnsi" w:hAnsiTheme="minorHAnsi"/>
                <w:szCs w:val="20"/>
              </w:rPr>
              <w:t xml:space="preserve">  </w:t>
            </w:r>
            <w:r w:rsidR="00CE76A9" w:rsidRPr="005150AA">
              <w:rPr>
                <w:rFonts w:asciiTheme="minorHAnsi" w:hAnsiTheme="minorHAnsi"/>
                <w:szCs w:val="20"/>
              </w:rPr>
              <w:t xml:space="preserve"> </w:t>
            </w:r>
          </w:p>
          <w:p w14:paraId="1E8BF5C8" w14:textId="0CAFC60D" w:rsidR="00E6333D" w:rsidRPr="005150AA" w:rsidRDefault="009A30C2" w:rsidP="00706852">
            <w:pPr>
              <w:pStyle w:val="Header"/>
              <w:tabs>
                <w:tab w:val="center" w:pos="639"/>
              </w:tabs>
              <w:spacing w:before="0" w:after="0"/>
              <w:ind w:left="360"/>
              <w:jc w:val="both"/>
              <w:rPr>
                <w:rFonts w:asciiTheme="minorHAnsi" w:hAnsiTheme="minorHAnsi"/>
              </w:rPr>
            </w:pPr>
            <w:r w:rsidRPr="005150AA">
              <w:rPr>
                <w:rFonts w:asciiTheme="minorHAnsi" w:hAnsiTheme="minorHAnsi"/>
                <w:szCs w:val="20"/>
              </w:rPr>
              <w:t>(</w:t>
            </w:r>
            <w:r w:rsidRPr="005150AA">
              <w:rPr>
                <w:rFonts w:asciiTheme="minorHAnsi" w:hAnsiTheme="minorHAnsi"/>
                <w:b/>
                <w:szCs w:val="20"/>
              </w:rPr>
              <w:t>Se verifică:</w:t>
            </w:r>
            <w:r w:rsidRPr="005150AA">
              <w:rPr>
                <w:rFonts w:asciiTheme="minorHAnsi" w:hAnsi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5150AA">
              <w:rPr>
                <w:rFonts w:asciiTheme="minorHAnsi" w:hAnsiTheme="minorHAnsi"/>
                <w:szCs w:val="20"/>
              </w:rPr>
              <w:t xml:space="preserve"> </w:t>
            </w:r>
            <w:r w:rsidRPr="005150AA">
              <w:rPr>
                <w:rFonts w:asciiTheme="minorHAnsi" w:hAnsiTheme="minorHAnsi"/>
                <w:szCs w:val="20"/>
              </w:rPr>
              <w:t>reprezentantul legal al solicitantului de finanțare/liderului de parteneriat, proiectul se respinge fără solicitare de clarificări)</w:t>
            </w:r>
          </w:p>
        </w:tc>
        <w:tc>
          <w:tcPr>
            <w:tcW w:w="479" w:type="dxa"/>
          </w:tcPr>
          <w:p w14:paraId="7A60B200" w14:textId="77777777" w:rsidR="00A9198D" w:rsidRPr="005150AA" w:rsidRDefault="00A9198D" w:rsidP="00706852">
            <w:pPr>
              <w:spacing w:before="0" w:after="0"/>
              <w:jc w:val="center"/>
              <w:rPr>
                <w:rFonts w:asciiTheme="minorHAnsi" w:hAnsiTheme="minorHAnsi"/>
                <w:lang w:val="it-IT"/>
              </w:rPr>
            </w:pPr>
          </w:p>
        </w:tc>
        <w:tc>
          <w:tcPr>
            <w:tcW w:w="484" w:type="dxa"/>
          </w:tcPr>
          <w:p w14:paraId="6A999A9D" w14:textId="77777777" w:rsidR="00A9198D" w:rsidRPr="005150AA" w:rsidRDefault="00A9198D" w:rsidP="00706852">
            <w:pPr>
              <w:spacing w:before="0" w:after="0"/>
              <w:rPr>
                <w:rFonts w:asciiTheme="minorHAnsi" w:hAnsiTheme="minorHAnsi"/>
                <w:lang w:val="it-IT"/>
              </w:rPr>
            </w:pPr>
          </w:p>
        </w:tc>
        <w:tc>
          <w:tcPr>
            <w:tcW w:w="708" w:type="dxa"/>
          </w:tcPr>
          <w:p w14:paraId="21CD798A" w14:textId="77777777" w:rsidR="00A9198D" w:rsidRPr="005150AA" w:rsidRDefault="00A9198D" w:rsidP="00706852">
            <w:pPr>
              <w:spacing w:before="0" w:after="0"/>
              <w:rPr>
                <w:rFonts w:asciiTheme="minorHAnsi" w:hAnsiTheme="minorHAnsi"/>
                <w:lang w:val="it-IT"/>
              </w:rPr>
            </w:pPr>
          </w:p>
        </w:tc>
        <w:tc>
          <w:tcPr>
            <w:tcW w:w="730" w:type="dxa"/>
          </w:tcPr>
          <w:p w14:paraId="62BC6A50" w14:textId="77777777" w:rsidR="00A9198D" w:rsidRPr="005150AA" w:rsidRDefault="00A9198D" w:rsidP="00706852">
            <w:pPr>
              <w:spacing w:before="0" w:after="0"/>
              <w:rPr>
                <w:rFonts w:asciiTheme="minorHAnsi" w:hAnsiTheme="minorHAnsi"/>
                <w:lang w:val="it-IT"/>
              </w:rPr>
            </w:pPr>
          </w:p>
        </w:tc>
        <w:tc>
          <w:tcPr>
            <w:tcW w:w="562" w:type="dxa"/>
          </w:tcPr>
          <w:p w14:paraId="71476E54" w14:textId="77777777" w:rsidR="00A9198D" w:rsidRPr="005150AA" w:rsidRDefault="00A9198D" w:rsidP="00706852">
            <w:pPr>
              <w:spacing w:before="0" w:after="0"/>
              <w:rPr>
                <w:rFonts w:asciiTheme="minorHAnsi" w:hAnsiTheme="minorHAnsi"/>
                <w:lang w:val="it-IT"/>
              </w:rPr>
            </w:pPr>
          </w:p>
        </w:tc>
        <w:tc>
          <w:tcPr>
            <w:tcW w:w="590" w:type="dxa"/>
          </w:tcPr>
          <w:p w14:paraId="5C60829A" w14:textId="77777777" w:rsidR="00A9198D" w:rsidRPr="005150AA" w:rsidRDefault="00A9198D" w:rsidP="00706852">
            <w:pPr>
              <w:spacing w:before="0" w:after="0"/>
              <w:rPr>
                <w:rFonts w:asciiTheme="minorHAnsi" w:hAnsiTheme="minorHAnsi"/>
                <w:lang w:val="it-IT"/>
              </w:rPr>
            </w:pPr>
          </w:p>
        </w:tc>
        <w:tc>
          <w:tcPr>
            <w:tcW w:w="702" w:type="dxa"/>
          </w:tcPr>
          <w:p w14:paraId="7D7F31F9" w14:textId="77777777" w:rsidR="00A9198D" w:rsidRPr="005150AA" w:rsidRDefault="00A9198D" w:rsidP="00706852">
            <w:pPr>
              <w:spacing w:before="0" w:after="0"/>
              <w:rPr>
                <w:rFonts w:asciiTheme="minorHAnsi" w:hAnsiTheme="minorHAnsi"/>
                <w:lang w:val="it-IT"/>
              </w:rPr>
            </w:pPr>
          </w:p>
        </w:tc>
        <w:tc>
          <w:tcPr>
            <w:tcW w:w="840" w:type="dxa"/>
          </w:tcPr>
          <w:p w14:paraId="13AD0A1B" w14:textId="77777777" w:rsidR="00A9198D" w:rsidRPr="005150AA" w:rsidRDefault="00A9198D" w:rsidP="00706852">
            <w:pPr>
              <w:spacing w:before="0" w:after="0"/>
              <w:rPr>
                <w:rFonts w:asciiTheme="minorHAnsi" w:hAnsiTheme="minorHAnsi"/>
                <w:lang w:val="it-IT"/>
              </w:rPr>
            </w:pPr>
          </w:p>
        </w:tc>
      </w:tr>
      <w:tr w:rsidR="008A070D" w:rsidRPr="005150AA" w14:paraId="7C9C1C8F" w14:textId="77777777" w:rsidTr="003E3D11">
        <w:trPr>
          <w:trHeight w:val="20"/>
          <w:tblHeader/>
        </w:trPr>
        <w:tc>
          <w:tcPr>
            <w:tcW w:w="358" w:type="dxa"/>
            <w:tcBorders>
              <w:bottom w:val="single" w:sz="4" w:space="0" w:color="auto"/>
            </w:tcBorders>
            <w:shd w:val="clear" w:color="auto" w:fill="C0C0C0"/>
          </w:tcPr>
          <w:p w14:paraId="7DA937DF" w14:textId="77777777" w:rsidR="00A9198D" w:rsidRPr="005150AA" w:rsidRDefault="00A9198D" w:rsidP="00706852">
            <w:pPr>
              <w:numPr>
                <w:ilvl w:val="0"/>
                <w:numId w:val="5"/>
              </w:numPr>
              <w:spacing w:before="0" w:after="0"/>
              <w:rPr>
                <w:rFonts w:asciiTheme="minorHAnsi" w:hAnsiTheme="minorHAnsi"/>
                <w:b/>
                <w:bCs/>
                <w:lang w:val="pt-PT"/>
              </w:rPr>
            </w:pPr>
          </w:p>
        </w:tc>
        <w:tc>
          <w:tcPr>
            <w:tcW w:w="14838" w:type="dxa"/>
            <w:gridSpan w:val="10"/>
            <w:tcBorders>
              <w:bottom w:val="single" w:sz="4" w:space="0" w:color="auto"/>
            </w:tcBorders>
            <w:shd w:val="clear" w:color="auto" w:fill="C0C0C0"/>
          </w:tcPr>
          <w:p w14:paraId="4B9B9BA8" w14:textId="37607494" w:rsidR="00A9198D" w:rsidRPr="005150AA" w:rsidRDefault="00EA064C" w:rsidP="00706852">
            <w:pPr>
              <w:spacing w:after="0"/>
              <w:rPr>
                <w:rFonts w:asciiTheme="minorHAnsi" w:hAnsiTheme="minorHAnsi" w:cstheme="minorHAnsi"/>
                <w:b/>
                <w:bCs/>
                <w:szCs w:val="20"/>
              </w:rPr>
            </w:pPr>
            <w:r w:rsidRPr="005150AA">
              <w:rPr>
                <w:rFonts w:asciiTheme="minorHAnsi" w:eastAsiaTheme="minorHAnsi" w:hAnsiTheme="minorHAnsi" w:cstheme="minorHAnsi"/>
                <w:b/>
                <w:szCs w:val="20"/>
              </w:rPr>
              <w:t>B.</w:t>
            </w:r>
            <w:r w:rsidR="00B65034" w:rsidRPr="005150AA">
              <w:rPr>
                <w:rFonts w:asciiTheme="minorHAnsi" w:eastAsiaTheme="minorHAnsi" w:hAnsiTheme="minorHAnsi" w:cstheme="minorHAnsi"/>
                <w:b/>
                <w:szCs w:val="20"/>
              </w:rPr>
              <w:t xml:space="preserve"> </w:t>
            </w:r>
            <w:r w:rsidR="00B316D8" w:rsidRPr="005150AA">
              <w:rPr>
                <w:rFonts w:asciiTheme="minorHAnsi" w:eastAsiaTheme="minorHAnsi" w:hAnsiTheme="minorHAnsi" w:cstheme="minorHAnsi"/>
                <w:b/>
                <w:szCs w:val="20"/>
              </w:rPr>
              <w:t>D</w:t>
            </w:r>
            <w:r w:rsidR="00B316D8" w:rsidRPr="005150AA">
              <w:rPr>
                <w:rFonts w:asciiTheme="minorHAnsi" w:hAnsiTheme="minorHAnsi" w:cstheme="minorHAnsi"/>
                <w:b/>
                <w:bCs/>
                <w:szCs w:val="20"/>
              </w:rPr>
              <w:t>ocumentele suport prin care fac dovada îndeplinirii tuturor criteriilor de eligibilitate</w:t>
            </w:r>
          </w:p>
          <w:p w14:paraId="4B34491A" w14:textId="6D46D3BE" w:rsidR="00B316D8" w:rsidRPr="005150AA" w:rsidRDefault="00B316D8" w:rsidP="00706852">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Se </w:t>
            </w:r>
            <w:proofErr w:type="spellStart"/>
            <w:r w:rsidRPr="005150AA">
              <w:rPr>
                <w:rFonts w:asciiTheme="minorHAnsi" w:hAnsiTheme="minorHAnsi" w:cstheme="minorHAnsi"/>
                <w:b/>
                <w:bCs/>
                <w:color w:val="000000" w:themeColor="text1"/>
                <w:szCs w:val="20"/>
                <w:lang w:val="en-US" w:eastAsia="ro-RO"/>
              </w:rPr>
              <w:t>verifică</w:t>
            </w:r>
            <w:proofErr w:type="spellEnd"/>
            <w:r w:rsidRPr="005150AA">
              <w:rPr>
                <w:rFonts w:asciiTheme="minorHAnsi" w:hAnsiTheme="minorHAnsi" w:cstheme="minorHAnsi"/>
                <w:b/>
                <w:bCs/>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dacă</w:t>
            </w:r>
            <w:proofErr w:type="spellEnd"/>
            <w:r w:rsidRPr="005150AA">
              <w:rPr>
                <w:rFonts w:asciiTheme="minorHAnsi" w:hAnsiTheme="minorHAnsi" w:cstheme="minorHAnsi"/>
                <w:color w:val="000000" w:themeColor="text1"/>
                <w:szCs w:val="20"/>
                <w:lang w:val="en-US" w:eastAsia="ro-RO"/>
              </w:rPr>
              <w:t xml:space="preserve"> la </w:t>
            </w:r>
            <w:proofErr w:type="spellStart"/>
            <w:r w:rsidRPr="005150AA">
              <w:rPr>
                <w:rFonts w:asciiTheme="minorHAnsi" w:hAnsiTheme="minorHAnsi" w:cstheme="minorHAnsi"/>
                <w:color w:val="000000" w:themeColor="text1"/>
                <w:szCs w:val="20"/>
                <w:lang w:val="en-US" w:eastAsia="ro-RO"/>
              </w:rPr>
              <w:t>finalul</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etapei</w:t>
            </w:r>
            <w:proofErr w:type="spellEnd"/>
            <w:r w:rsidRPr="005150AA">
              <w:rPr>
                <w:rFonts w:asciiTheme="minorHAnsi" w:hAnsiTheme="minorHAnsi" w:cstheme="minorHAnsi"/>
                <w:color w:val="000000" w:themeColor="text1"/>
                <w:szCs w:val="20"/>
                <w:lang w:val="en-US" w:eastAsia="ro-RO"/>
              </w:rPr>
              <w:t xml:space="preserve"> de </w:t>
            </w:r>
            <w:proofErr w:type="spellStart"/>
            <w:r w:rsidRPr="005150AA">
              <w:rPr>
                <w:rFonts w:asciiTheme="minorHAnsi" w:hAnsiTheme="minorHAnsi" w:cstheme="minorHAnsi"/>
                <w:color w:val="000000" w:themeColor="text1"/>
                <w:szCs w:val="20"/>
                <w:lang w:val="en-US" w:eastAsia="ro-RO"/>
              </w:rPr>
              <w:t>evaluare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unul</w:t>
            </w:r>
            <w:proofErr w:type="spellEnd"/>
            <w:r w:rsidRPr="005150AA">
              <w:rPr>
                <w:rFonts w:asciiTheme="minorHAnsi" w:hAnsiTheme="minorHAnsi" w:cstheme="minorHAnsi"/>
                <w:color w:val="000000" w:themeColor="text1"/>
                <w:szCs w:val="20"/>
                <w:lang w:val="en-US" w:eastAsia="ro-RO"/>
              </w:rPr>
              <w:t xml:space="preserve"> din </w:t>
            </w:r>
            <w:proofErr w:type="spellStart"/>
            <w:r w:rsidRPr="005150AA">
              <w:rPr>
                <w:rFonts w:asciiTheme="minorHAnsi" w:hAnsiTheme="minorHAnsi" w:cstheme="minorHAnsi"/>
                <w:color w:val="000000" w:themeColor="text1"/>
                <w:szCs w:val="20"/>
                <w:lang w:val="en-US" w:eastAsia="ro-RO"/>
              </w:rPr>
              <w:t>criteriile</w:t>
            </w:r>
            <w:proofErr w:type="spellEnd"/>
            <w:r w:rsidRPr="005150AA">
              <w:rPr>
                <w:rFonts w:asciiTheme="minorHAnsi" w:hAnsiTheme="minorHAnsi" w:cstheme="minorHAnsi"/>
                <w:color w:val="000000" w:themeColor="text1"/>
                <w:szCs w:val="20"/>
                <w:lang w:val="en-US" w:eastAsia="ro-RO"/>
              </w:rPr>
              <w:t xml:space="preserve"> de </w:t>
            </w:r>
            <w:proofErr w:type="spellStart"/>
            <w:r w:rsidRPr="005150AA">
              <w:rPr>
                <w:rFonts w:asciiTheme="minorHAnsi" w:hAnsiTheme="minorHAnsi" w:cstheme="minorHAnsi"/>
                <w:color w:val="000000" w:themeColor="text1"/>
                <w:szCs w:val="20"/>
                <w:lang w:val="en-US" w:eastAsia="ro-RO"/>
              </w:rPr>
              <w:t>mai</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jos</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este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bifat</w:t>
            </w:r>
            <w:proofErr w:type="spellEnd"/>
            <w:r w:rsidRPr="005150AA">
              <w:rPr>
                <w:rFonts w:asciiTheme="minorHAnsi" w:hAnsiTheme="minorHAnsi" w:cstheme="minorHAnsi"/>
                <w:color w:val="000000" w:themeColor="text1"/>
                <w:szCs w:val="20"/>
                <w:lang w:val="en-US" w:eastAsia="ro-RO"/>
              </w:rPr>
              <w:t xml:space="preserve"> cu NU, </w:t>
            </w:r>
            <w:proofErr w:type="spellStart"/>
            <w:r w:rsidRPr="005150AA">
              <w:rPr>
                <w:rFonts w:asciiTheme="minorHAnsi" w:hAnsiTheme="minorHAnsi" w:cstheme="minorHAnsi"/>
                <w:color w:val="000000" w:themeColor="text1"/>
                <w:szCs w:val="20"/>
                <w:lang w:val="en-US" w:eastAsia="ro-RO"/>
              </w:rPr>
              <w:t>caz</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în</w:t>
            </w:r>
            <w:proofErr w:type="spellEnd"/>
            <w:r w:rsidRPr="005150AA">
              <w:rPr>
                <w:rFonts w:asciiTheme="minorHAnsi" w:hAnsiTheme="minorHAnsi" w:cstheme="minorHAnsi"/>
                <w:color w:val="000000" w:themeColor="text1"/>
                <w:szCs w:val="20"/>
                <w:lang w:val="en-US" w:eastAsia="ro-RO"/>
              </w:rPr>
              <w:t xml:space="preserve"> care </w:t>
            </w:r>
            <w:proofErr w:type="spellStart"/>
            <w:r w:rsidRPr="005150AA">
              <w:rPr>
                <w:rFonts w:asciiTheme="minorHAnsi" w:hAnsiTheme="minorHAnsi" w:cstheme="minorHAnsi"/>
                <w:color w:val="000000" w:themeColor="text1"/>
                <w:szCs w:val="20"/>
                <w:lang w:val="en-US" w:eastAsia="ro-RO"/>
              </w:rPr>
              <w:t>proiectul</w:t>
            </w:r>
            <w:proofErr w:type="spellEnd"/>
            <w:r w:rsidRPr="005150AA">
              <w:rPr>
                <w:rFonts w:asciiTheme="minorHAnsi" w:hAnsiTheme="minorHAnsi" w:cstheme="minorHAnsi"/>
                <w:color w:val="000000" w:themeColor="text1"/>
                <w:szCs w:val="20"/>
                <w:lang w:val="en-US" w:eastAsia="ro-RO"/>
              </w:rPr>
              <w:t xml:space="preserve"> se </w:t>
            </w:r>
            <w:proofErr w:type="spellStart"/>
            <w:r w:rsidRPr="005150AA">
              <w:rPr>
                <w:rFonts w:asciiTheme="minorHAnsi" w:hAnsiTheme="minorHAnsi" w:cstheme="minorHAnsi"/>
                <w:color w:val="000000" w:themeColor="text1"/>
                <w:szCs w:val="20"/>
                <w:lang w:val="en-US" w:eastAsia="ro-RO"/>
              </w:rPr>
              <w:t>va</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respinge</w:t>
            </w:r>
            <w:proofErr w:type="spellEnd"/>
            <w:r w:rsidRPr="005150AA">
              <w:rPr>
                <w:rFonts w:asciiTheme="minorHAnsi" w:hAnsiTheme="minorHAnsi" w:cstheme="minorHAnsi"/>
                <w:color w:val="000000" w:themeColor="text1"/>
                <w:szCs w:val="20"/>
                <w:lang w:val="en-US" w:eastAsia="ro-RO"/>
              </w:rPr>
              <w:t>.</w:t>
            </w:r>
          </w:p>
          <w:p w14:paraId="5FD1544E" w14:textId="0BFD3A74" w:rsidR="00B316D8" w:rsidRPr="005150AA" w:rsidRDefault="00B316D8" w:rsidP="00706852">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Se pot </w:t>
            </w:r>
            <w:proofErr w:type="spellStart"/>
            <w:r w:rsidRPr="005150AA">
              <w:rPr>
                <w:rFonts w:asciiTheme="minorHAnsi" w:hAnsiTheme="minorHAnsi" w:cstheme="minorHAnsi"/>
                <w:color w:val="000000" w:themeColor="text1"/>
                <w:szCs w:val="20"/>
                <w:lang w:val="en-US" w:eastAsia="ro-RO"/>
              </w:rPr>
              <w:t>solicita</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clarificări</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pentru</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toate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elementele</w:t>
            </w:r>
            <w:proofErr w:type="spellEnd"/>
            <w:r w:rsidRPr="005150AA">
              <w:rPr>
                <w:rFonts w:asciiTheme="minorHAnsi" w:hAnsiTheme="minorHAnsi" w:cstheme="minorHAnsi"/>
                <w:color w:val="000000" w:themeColor="text1"/>
                <w:szCs w:val="20"/>
                <w:lang w:val="en-US" w:eastAsia="ro-RO"/>
              </w:rPr>
              <w:t xml:space="preserve"> de </w:t>
            </w:r>
            <w:proofErr w:type="spellStart"/>
            <w:r w:rsidRPr="005150AA">
              <w:rPr>
                <w:rFonts w:asciiTheme="minorHAnsi" w:hAnsiTheme="minorHAnsi" w:cstheme="minorHAnsi"/>
                <w:color w:val="000000" w:themeColor="text1"/>
                <w:szCs w:val="20"/>
                <w:lang w:val="en-US" w:eastAsia="ro-RO"/>
              </w:rPr>
              <w:t>mai</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jos</w:t>
            </w:r>
            <w:proofErr w:type="spellEnd"/>
            <w:r w:rsidRPr="005150AA">
              <w:rPr>
                <w:rFonts w:asciiTheme="minorHAnsi" w:hAnsiTheme="minorHAnsi" w:cstheme="minorHAnsi"/>
                <w:color w:val="000000" w:themeColor="text1"/>
                <w:szCs w:val="20"/>
                <w:lang w:val="en-US" w:eastAsia="ro-RO"/>
              </w:rPr>
              <w:t xml:space="preserve">, cu </w:t>
            </w:r>
            <w:proofErr w:type="spellStart"/>
            <w:r w:rsidRPr="005150AA">
              <w:rPr>
                <w:rFonts w:asciiTheme="minorHAnsi" w:hAnsiTheme="minorHAnsi" w:cstheme="minorHAnsi"/>
                <w:color w:val="000000" w:themeColor="text1"/>
                <w:szCs w:val="20"/>
                <w:lang w:val="en-US" w:eastAsia="ro-RO"/>
              </w:rPr>
              <w:t>exceptiile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mentionate</w:t>
            </w:r>
            <w:proofErr w:type="spellEnd"/>
            <w:r w:rsidRPr="005150AA">
              <w:rPr>
                <w:rFonts w:asciiTheme="minorHAnsi" w:hAnsiTheme="minorHAnsi" w:cstheme="minorHAnsi"/>
                <w:color w:val="000000" w:themeColor="text1"/>
                <w:szCs w:val="20"/>
                <w:lang w:val="en-US" w:eastAsia="ro-RO"/>
              </w:rPr>
              <w:t>.</w:t>
            </w:r>
          </w:p>
        </w:tc>
      </w:tr>
      <w:tr w:rsidR="008A070D" w:rsidRPr="005150AA" w14:paraId="004D74C8" w14:textId="77777777" w:rsidTr="003E3D11">
        <w:trPr>
          <w:trHeight w:val="20"/>
          <w:tblHeader/>
        </w:trPr>
        <w:tc>
          <w:tcPr>
            <w:tcW w:w="10101" w:type="dxa"/>
            <w:gridSpan w:val="3"/>
            <w:tcBorders>
              <w:bottom w:val="single" w:sz="4" w:space="0" w:color="auto"/>
            </w:tcBorders>
          </w:tcPr>
          <w:p w14:paraId="0F74A1FA" w14:textId="5082C6BC" w:rsidR="00D44302" w:rsidRPr="005150AA" w:rsidRDefault="006F493B" w:rsidP="00706852">
            <w:pPr>
              <w:pStyle w:val="Header"/>
              <w:tabs>
                <w:tab w:val="clear" w:pos="4320"/>
                <w:tab w:val="center" w:pos="639"/>
              </w:tabs>
              <w:spacing w:before="0" w:after="0"/>
              <w:rPr>
                <w:rFonts w:asciiTheme="minorHAnsi" w:hAnsiTheme="minorHAnsi"/>
              </w:rPr>
            </w:pPr>
            <w:r w:rsidRPr="005150AA">
              <w:rPr>
                <w:rFonts w:asciiTheme="minorHAnsi" w:hAnsiTheme="minorHAnsi"/>
                <w:lang w:val="pt-PT"/>
              </w:rPr>
              <w:lastRenderedPageBreak/>
              <w:t xml:space="preserve">        </w:t>
            </w:r>
            <w:r w:rsidR="00FE274C">
              <w:t xml:space="preserve"> </w:t>
            </w:r>
            <w:proofErr w:type="spellStart"/>
            <w:r w:rsidR="00FE274C" w:rsidRPr="00FE274C">
              <w:rPr>
                <w:rFonts w:asciiTheme="minorHAnsi" w:hAnsiTheme="minorHAnsi"/>
                <w:lang w:val="fr-FR"/>
              </w:rPr>
              <w:t>Anexele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b/>
                <w:lang w:val="fr-FR"/>
              </w:rPr>
              <w:t>obligatorii</w:t>
            </w:r>
            <w:proofErr w:type="spellEnd"/>
            <w:r w:rsidR="00FE274C" w:rsidRPr="00FE274C">
              <w:rPr>
                <w:rFonts w:asciiTheme="minorHAnsi" w:hAnsiTheme="minorHAnsi"/>
                <w:b/>
                <w:lang w:val="fr-FR"/>
              </w:rPr>
              <w:t xml:space="preserve"> la </w:t>
            </w:r>
            <w:proofErr w:type="spellStart"/>
            <w:r w:rsidR="00FE274C" w:rsidRPr="00FE274C">
              <w:rPr>
                <w:rFonts w:asciiTheme="minorHAnsi" w:hAnsiTheme="minorHAnsi"/>
                <w:b/>
                <w:lang w:val="fr-FR"/>
              </w:rPr>
              <w:t>depunerea</w:t>
            </w:r>
            <w:proofErr w:type="spellEnd"/>
            <w:r w:rsidR="00FE274C" w:rsidRPr="00FE274C">
              <w:rPr>
                <w:rFonts w:asciiTheme="minorHAnsi" w:hAnsiTheme="minorHAnsi"/>
                <w:b/>
                <w:lang w:val="fr-FR"/>
              </w:rPr>
              <w:t xml:space="preserve"> </w:t>
            </w:r>
            <w:proofErr w:type="spellStart"/>
            <w:r w:rsidR="00FE274C" w:rsidRPr="00FE274C">
              <w:rPr>
                <w:rFonts w:asciiTheme="minorHAnsi" w:hAnsiTheme="minorHAnsi"/>
                <w:b/>
                <w:lang w:val="fr-FR"/>
              </w:rPr>
              <w:t>cererii</w:t>
            </w:r>
            <w:proofErr w:type="spellEnd"/>
            <w:r w:rsidR="00FE274C" w:rsidRPr="00FE274C">
              <w:rPr>
                <w:rFonts w:asciiTheme="minorHAnsi" w:hAnsiTheme="minorHAnsi"/>
                <w:b/>
                <w:lang w:val="fr-FR"/>
              </w:rPr>
              <w:t xml:space="preserve"> de </w:t>
            </w:r>
            <w:proofErr w:type="spellStart"/>
            <w:r w:rsidR="00FE274C" w:rsidRPr="00FE274C">
              <w:rPr>
                <w:rFonts w:asciiTheme="minorHAnsi" w:hAnsiTheme="minorHAnsi"/>
                <w:b/>
                <w:lang w:val="fr-FR"/>
              </w:rPr>
              <w:t>finanțare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menționate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în</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cadrul</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ghidului</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solicitantului</w:t>
            </w:r>
            <w:proofErr w:type="spellEnd"/>
            <w:r w:rsidR="00FE274C" w:rsidRPr="00FE274C">
              <w:rPr>
                <w:rFonts w:asciiTheme="minorHAnsi" w:hAnsiTheme="minorHAnsi"/>
                <w:lang w:val="fr-FR"/>
              </w:rPr>
              <w:t xml:space="preserve">, se </w:t>
            </w:r>
            <w:proofErr w:type="spellStart"/>
            <w:r w:rsidR="00FE274C" w:rsidRPr="00FE274C">
              <w:rPr>
                <w:rFonts w:asciiTheme="minorHAnsi" w:hAnsiTheme="minorHAnsi"/>
                <w:lang w:val="fr-FR"/>
              </w:rPr>
              <w:t>regăsesc</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anexate</w:t>
            </w:r>
            <w:proofErr w:type="spellEnd"/>
            <w:r w:rsidR="00FE274C" w:rsidRPr="00FE274C">
              <w:rPr>
                <w:rFonts w:asciiTheme="minorHAnsi" w:hAnsiTheme="minorHAnsi"/>
                <w:lang w:val="fr-FR"/>
              </w:rPr>
              <w:t xml:space="preserve"> in forma </w:t>
            </w:r>
            <w:proofErr w:type="spellStart"/>
            <w:r w:rsidR="00FE274C" w:rsidRPr="00FE274C">
              <w:rPr>
                <w:rFonts w:asciiTheme="minorHAnsi" w:hAnsiTheme="minorHAnsi"/>
                <w:lang w:val="fr-FR"/>
              </w:rPr>
              <w:t>solicitata</w:t>
            </w:r>
            <w:proofErr w:type="spellEnd"/>
            <w:r w:rsidR="00FE274C" w:rsidRPr="00FE274C">
              <w:rPr>
                <w:rFonts w:asciiTheme="minorHAnsi" w:hAnsiTheme="minorHAnsi"/>
                <w:lang w:val="fr-FR"/>
              </w:rPr>
              <w:t xml:space="preserve"> in </w:t>
            </w:r>
            <w:proofErr w:type="spellStart"/>
            <w:r w:rsidR="00FE274C" w:rsidRPr="00FE274C">
              <w:rPr>
                <w:rFonts w:asciiTheme="minorHAnsi" w:hAnsiTheme="minorHAnsi"/>
                <w:lang w:val="fr-FR"/>
              </w:rPr>
              <w:t>conformitate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cu</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prevederile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legale</w:t>
            </w:r>
            <w:proofErr w:type="spellEnd"/>
            <w:r w:rsidR="00FE274C" w:rsidRPr="00FE274C">
              <w:rPr>
                <w:rFonts w:asciiTheme="minorHAnsi" w:hAnsiTheme="minorHAnsi"/>
                <w:lang w:val="fr-FR"/>
              </w:rPr>
              <w:t xml:space="preserve"> in </w:t>
            </w:r>
            <w:proofErr w:type="spellStart"/>
            <w:r w:rsidR="00FE274C" w:rsidRPr="00FE274C">
              <w:rPr>
                <w:rFonts w:asciiTheme="minorHAnsi" w:hAnsiTheme="minorHAnsi"/>
                <w:lang w:val="fr-FR"/>
              </w:rPr>
              <w:t>vigoare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respectiv</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prevederile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ghidului</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solicitantului</w:t>
            </w:r>
            <w:proofErr w:type="spellEnd"/>
            <w:r w:rsidR="00FE274C" w:rsidRPr="00FE274C">
              <w:rPr>
                <w:rFonts w:asciiTheme="minorHAnsi" w:hAnsiTheme="minorHAnsi"/>
                <w:lang w:val="fr-FR"/>
              </w:rPr>
              <w:t>?</w:t>
            </w:r>
          </w:p>
        </w:tc>
        <w:tc>
          <w:tcPr>
            <w:tcW w:w="479" w:type="dxa"/>
            <w:tcBorders>
              <w:bottom w:val="single" w:sz="4" w:space="0" w:color="auto"/>
            </w:tcBorders>
          </w:tcPr>
          <w:p w14:paraId="0876BCE1" w14:textId="77777777" w:rsidR="00A9198D" w:rsidRPr="005150AA" w:rsidRDefault="00A9198D" w:rsidP="00706852">
            <w:pPr>
              <w:spacing w:before="0" w:after="0"/>
              <w:jc w:val="center"/>
              <w:rPr>
                <w:rFonts w:asciiTheme="minorHAnsi" w:hAnsiTheme="minorHAnsi"/>
                <w:lang w:val="pt-PT"/>
              </w:rPr>
            </w:pPr>
          </w:p>
        </w:tc>
        <w:tc>
          <w:tcPr>
            <w:tcW w:w="484" w:type="dxa"/>
            <w:tcBorders>
              <w:bottom w:val="single" w:sz="4" w:space="0" w:color="auto"/>
            </w:tcBorders>
          </w:tcPr>
          <w:p w14:paraId="4E38BB09" w14:textId="77777777" w:rsidR="00A9198D" w:rsidRPr="005150AA" w:rsidRDefault="00A9198D" w:rsidP="00706852">
            <w:pPr>
              <w:spacing w:before="0" w:after="0"/>
              <w:rPr>
                <w:rFonts w:asciiTheme="minorHAnsi" w:hAnsiTheme="minorHAnsi"/>
                <w:lang w:val="pt-PT"/>
              </w:rPr>
            </w:pPr>
          </w:p>
        </w:tc>
        <w:tc>
          <w:tcPr>
            <w:tcW w:w="708" w:type="dxa"/>
            <w:tcBorders>
              <w:bottom w:val="single" w:sz="4" w:space="0" w:color="auto"/>
            </w:tcBorders>
          </w:tcPr>
          <w:p w14:paraId="716C240E" w14:textId="77777777" w:rsidR="00A9198D" w:rsidRPr="005150AA" w:rsidRDefault="00A9198D" w:rsidP="00706852">
            <w:pPr>
              <w:spacing w:before="0" w:after="0"/>
              <w:rPr>
                <w:rFonts w:asciiTheme="minorHAnsi" w:hAnsiTheme="minorHAnsi"/>
                <w:lang w:val="pt-PT"/>
              </w:rPr>
            </w:pPr>
          </w:p>
        </w:tc>
        <w:tc>
          <w:tcPr>
            <w:tcW w:w="730" w:type="dxa"/>
            <w:tcBorders>
              <w:bottom w:val="single" w:sz="4" w:space="0" w:color="auto"/>
            </w:tcBorders>
          </w:tcPr>
          <w:p w14:paraId="5CB01A7B" w14:textId="77777777" w:rsidR="00A9198D" w:rsidRPr="005150AA" w:rsidRDefault="00A9198D" w:rsidP="00706852">
            <w:pPr>
              <w:spacing w:before="0" w:after="0"/>
              <w:rPr>
                <w:rFonts w:asciiTheme="minorHAnsi" w:hAnsiTheme="minorHAnsi"/>
                <w:lang w:val="pt-PT"/>
              </w:rPr>
            </w:pPr>
          </w:p>
        </w:tc>
        <w:tc>
          <w:tcPr>
            <w:tcW w:w="562" w:type="dxa"/>
            <w:tcBorders>
              <w:bottom w:val="single" w:sz="4" w:space="0" w:color="auto"/>
            </w:tcBorders>
          </w:tcPr>
          <w:p w14:paraId="6AF4C203" w14:textId="77777777" w:rsidR="00A9198D" w:rsidRPr="005150AA" w:rsidRDefault="00A9198D" w:rsidP="00706852">
            <w:pPr>
              <w:spacing w:before="0" w:after="0"/>
              <w:rPr>
                <w:rFonts w:asciiTheme="minorHAnsi" w:hAnsiTheme="minorHAnsi"/>
                <w:lang w:val="pt-PT"/>
              </w:rPr>
            </w:pPr>
          </w:p>
        </w:tc>
        <w:tc>
          <w:tcPr>
            <w:tcW w:w="590" w:type="dxa"/>
            <w:tcBorders>
              <w:bottom w:val="single" w:sz="4" w:space="0" w:color="auto"/>
            </w:tcBorders>
          </w:tcPr>
          <w:p w14:paraId="4AC3EB6B" w14:textId="77777777" w:rsidR="00A9198D" w:rsidRPr="005150AA" w:rsidRDefault="00A9198D" w:rsidP="00706852">
            <w:pPr>
              <w:spacing w:before="0" w:after="0"/>
              <w:rPr>
                <w:rFonts w:asciiTheme="minorHAnsi" w:hAnsiTheme="minorHAnsi"/>
                <w:lang w:val="pt-PT"/>
              </w:rPr>
            </w:pPr>
          </w:p>
        </w:tc>
        <w:tc>
          <w:tcPr>
            <w:tcW w:w="702" w:type="dxa"/>
            <w:tcBorders>
              <w:bottom w:val="single" w:sz="4" w:space="0" w:color="auto"/>
            </w:tcBorders>
          </w:tcPr>
          <w:p w14:paraId="592B4B4D" w14:textId="77777777" w:rsidR="00A9198D" w:rsidRPr="005150AA" w:rsidRDefault="00A9198D" w:rsidP="00706852">
            <w:pPr>
              <w:spacing w:before="0" w:after="0"/>
              <w:rPr>
                <w:rFonts w:asciiTheme="minorHAnsi" w:hAnsiTheme="minorHAnsi"/>
                <w:lang w:val="pt-PT"/>
              </w:rPr>
            </w:pPr>
          </w:p>
        </w:tc>
        <w:tc>
          <w:tcPr>
            <w:tcW w:w="840" w:type="dxa"/>
            <w:tcBorders>
              <w:bottom w:val="single" w:sz="4" w:space="0" w:color="auto"/>
            </w:tcBorders>
          </w:tcPr>
          <w:p w14:paraId="6CF4A43C" w14:textId="77777777" w:rsidR="00A9198D" w:rsidRPr="005150AA" w:rsidRDefault="00A9198D" w:rsidP="00706852">
            <w:pPr>
              <w:spacing w:before="0" w:after="0"/>
              <w:rPr>
                <w:rFonts w:asciiTheme="minorHAnsi" w:hAnsiTheme="minorHAnsi"/>
                <w:lang w:val="pt-PT"/>
              </w:rPr>
            </w:pPr>
          </w:p>
        </w:tc>
      </w:tr>
      <w:tr w:rsidR="00FE274C" w:rsidRPr="005150AA" w14:paraId="2C098E86" w14:textId="77777777" w:rsidTr="003E3D11">
        <w:trPr>
          <w:trHeight w:val="20"/>
          <w:tblHeader/>
        </w:trPr>
        <w:tc>
          <w:tcPr>
            <w:tcW w:w="10101" w:type="dxa"/>
            <w:gridSpan w:val="3"/>
            <w:tcBorders>
              <w:bottom w:val="single" w:sz="4" w:space="0" w:color="auto"/>
            </w:tcBorders>
          </w:tcPr>
          <w:p w14:paraId="284B0EF4" w14:textId="77777777" w:rsidR="00FE274C" w:rsidRPr="008C5D54" w:rsidRDefault="00FE27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Documente privind identificarea reprezentantului legal al solicitantului şi dacă este cazul, pentru reprezentanţii legali ai partenerilor</w:t>
            </w:r>
          </w:p>
          <w:p w14:paraId="53D7B10A" w14:textId="422A0500" w:rsidR="00FE274C" w:rsidRPr="005150AA" w:rsidRDefault="00FE274C" w:rsidP="00706852">
            <w:pPr>
              <w:pStyle w:val="Header"/>
              <w:tabs>
                <w:tab w:val="clear" w:pos="4320"/>
                <w:tab w:val="center" w:pos="639"/>
              </w:tabs>
              <w:spacing w:before="0" w:after="0"/>
              <w:rPr>
                <w:rFonts w:asciiTheme="minorHAnsi" w:hAnsiTheme="minorHAnsi"/>
                <w:lang w:val="pt-PT"/>
              </w:rPr>
            </w:pPr>
            <w:r>
              <w:rPr>
                <w:rFonts w:asciiTheme="minorHAnsi" w:hAnsiTheme="minorHAnsi"/>
                <w:lang w:val="pt-PT"/>
              </w:rPr>
              <w:t xml:space="preserve">     </w:t>
            </w:r>
            <w:r>
              <w:t xml:space="preserve"> </w:t>
            </w:r>
            <w:r w:rsidRPr="00FE274C">
              <w:rPr>
                <w:rFonts w:asciiTheme="minorHAnsi" w:hAnsiTheme="minorHAnsi"/>
                <w:lang w:val="pt-PT"/>
              </w:rPr>
              <w:t>Pentru reprezentantul legal al solicitantului şi pentru reprezentanţii legali ai liderului de parteneriat/partenerilor (dacă este cazul) se va anexa în mod obligatoriu la cererea de finanțare o copie după un document de identificare (în termen de valabilitate). Datele din documentul/ documentele de identificare trebuie să fie aceleași cu cele menționate în cadrul cererii de finanțare la secțiunea privind identificarea reprezentantului legal.</w:t>
            </w:r>
          </w:p>
        </w:tc>
        <w:tc>
          <w:tcPr>
            <w:tcW w:w="479" w:type="dxa"/>
            <w:tcBorders>
              <w:bottom w:val="single" w:sz="4" w:space="0" w:color="auto"/>
            </w:tcBorders>
          </w:tcPr>
          <w:p w14:paraId="14AFA67A" w14:textId="77777777" w:rsidR="00FE274C" w:rsidRPr="005150AA" w:rsidRDefault="00FE274C" w:rsidP="00706852">
            <w:pPr>
              <w:spacing w:before="0" w:after="0"/>
              <w:jc w:val="center"/>
              <w:rPr>
                <w:rFonts w:asciiTheme="minorHAnsi" w:hAnsiTheme="minorHAnsi"/>
                <w:lang w:val="pt-PT"/>
              </w:rPr>
            </w:pPr>
          </w:p>
        </w:tc>
        <w:tc>
          <w:tcPr>
            <w:tcW w:w="484" w:type="dxa"/>
            <w:tcBorders>
              <w:bottom w:val="single" w:sz="4" w:space="0" w:color="auto"/>
            </w:tcBorders>
          </w:tcPr>
          <w:p w14:paraId="319241A1" w14:textId="77777777" w:rsidR="00FE274C" w:rsidRPr="005150AA" w:rsidRDefault="00FE274C" w:rsidP="00706852">
            <w:pPr>
              <w:spacing w:before="0" w:after="0"/>
              <w:rPr>
                <w:rFonts w:asciiTheme="minorHAnsi" w:hAnsiTheme="minorHAnsi"/>
                <w:lang w:val="pt-PT"/>
              </w:rPr>
            </w:pPr>
          </w:p>
        </w:tc>
        <w:tc>
          <w:tcPr>
            <w:tcW w:w="708" w:type="dxa"/>
            <w:tcBorders>
              <w:bottom w:val="single" w:sz="4" w:space="0" w:color="auto"/>
            </w:tcBorders>
          </w:tcPr>
          <w:p w14:paraId="52EC96E0" w14:textId="77777777" w:rsidR="00FE274C" w:rsidRPr="005150AA" w:rsidRDefault="00FE274C" w:rsidP="00706852">
            <w:pPr>
              <w:spacing w:before="0" w:after="0"/>
              <w:rPr>
                <w:rFonts w:asciiTheme="minorHAnsi" w:hAnsiTheme="minorHAnsi"/>
                <w:lang w:val="pt-PT"/>
              </w:rPr>
            </w:pPr>
          </w:p>
        </w:tc>
        <w:tc>
          <w:tcPr>
            <w:tcW w:w="730" w:type="dxa"/>
            <w:tcBorders>
              <w:bottom w:val="single" w:sz="4" w:space="0" w:color="auto"/>
            </w:tcBorders>
          </w:tcPr>
          <w:p w14:paraId="596503F6" w14:textId="77777777" w:rsidR="00FE274C" w:rsidRPr="005150AA" w:rsidRDefault="00FE274C" w:rsidP="00706852">
            <w:pPr>
              <w:spacing w:before="0" w:after="0"/>
              <w:rPr>
                <w:rFonts w:asciiTheme="minorHAnsi" w:hAnsiTheme="minorHAnsi"/>
                <w:lang w:val="pt-PT"/>
              </w:rPr>
            </w:pPr>
          </w:p>
        </w:tc>
        <w:tc>
          <w:tcPr>
            <w:tcW w:w="562" w:type="dxa"/>
            <w:tcBorders>
              <w:bottom w:val="single" w:sz="4" w:space="0" w:color="auto"/>
            </w:tcBorders>
          </w:tcPr>
          <w:p w14:paraId="1355E67C" w14:textId="77777777" w:rsidR="00FE274C" w:rsidRPr="005150AA" w:rsidRDefault="00FE274C" w:rsidP="00706852">
            <w:pPr>
              <w:spacing w:before="0" w:after="0"/>
              <w:rPr>
                <w:rFonts w:asciiTheme="minorHAnsi" w:hAnsiTheme="minorHAnsi"/>
                <w:lang w:val="pt-PT"/>
              </w:rPr>
            </w:pPr>
          </w:p>
        </w:tc>
        <w:tc>
          <w:tcPr>
            <w:tcW w:w="590" w:type="dxa"/>
            <w:tcBorders>
              <w:bottom w:val="single" w:sz="4" w:space="0" w:color="auto"/>
            </w:tcBorders>
          </w:tcPr>
          <w:p w14:paraId="6177EF06" w14:textId="77777777" w:rsidR="00FE274C" w:rsidRPr="005150AA" w:rsidRDefault="00FE274C" w:rsidP="00706852">
            <w:pPr>
              <w:spacing w:before="0" w:after="0"/>
              <w:rPr>
                <w:rFonts w:asciiTheme="minorHAnsi" w:hAnsiTheme="minorHAnsi"/>
                <w:lang w:val="pt-PT"/>
              </w:rPr>
            </w:pPr>
          </w:p>
        </w:tc>
        <w:tc>
          <w:tcPr>
            <w:tcW w:w="702" w:type="dxa"/>
            <w:tcBorders>
              <w:bottom w:val="single" w:sz="4" w:space="0" w:color="auto"/>
            </w:tcBorders>
          </w:tcPr>
          <w:p w14:paraId="51199A10" w14:textId="77777777" w:rsidR="00FE274C" w:rsidRPr="005150AA" w:rsidRDefault="00FE274C" w:rsidP="00706852">
            <w:pPr>
              <w:spacing w:before="0" w:after="0"/>
              <w:rPr>
                <w:rFonts w:asciiTheme="minorHAnsi" w:hAnsiTheme="minorHAnsi"/>
                <w:lang w:val="pt-PT"/>
              </w:rPr>
            </w:pPr>
          </w:p>
        </w:tc>
        <w:tc>
          <w:tcPr>
            <w:tcW w:w="840" w:type="dxa"/>
            <w:tcBorders>
              <w:bottom w:val="single" w:sz="4" w:space="0" w:color="auto"/>
            </w:tcBorders>
          </w:tcPr>
          <w:p w14:paraId="5E382C55" w14:textId="77777777" w:rsidR="00FE274C" w:rsidRPr="005150AA" w:rsidRDefault="00FE274C" w:rsidP="00706852">
            <w:pPr>
              <w:spacing w:before="0" w:after="0"/>
              <w:rPr>
                <w:rFonts w:asciiTheme="minorHAnsi" w:hAnsiTheme="minorHAnsi"/>
                <w:lang w:val="pt-PT"/>
              </w:rPr>
            </w:pPr>
          </w:p>
        </w:tc>
      </w:tr>
      <w:tr w:rsidR="00FE274C" w:rsidRPr="005150AA" w14:paraId="4E7637E4" w14:textId="77777777" w:rsidTr="003E3D11">
        <w:trPr>
          <w:trHeight w:val="20"/>
          <w:tblHeader/>
        </w:trPr>
        <w:tc>
          <w:tcPr>
            <w:tcW w:w="10101" w:type="dxa"/>
            <w:gridSpan w:val="3"/>
            <w:tcBorders>
              <w:bottom w:val="single" w:sz="4" w:space="0" w:color="auto"/>
            </w:tcBorders>
          </w:tcPr>
          <w:p w14:paraId="14F35838" w14:textId="60634ECE" w:rsidR="00FE274C" w:rsidRPr="008C5D54" w:rsidRDefault="00FE27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Documentația tehnico – economică, inclusiv contractul de lucrări şi actele adiţionale la acesta, dacă este cazul</w:t>
            </w:r>
          </w:p>
        </w:tc>
        <w:tc>
          <w:tcPr>
            <w:tcW w:w="479" w:type="dxa"/>
            <w:tcBorders>
              <w:bottom w:val="single" w:sz="4" w:space="0" w:color="auto"/>
            </w:tcBorders>
          </w:tcPr>
          <w:p w14:paraId="568C0900" w14:textId="77777777" w:rsidR="00FE274C" w:rsidRPr="005150AA" w:rsidRDefault="00FE274C" w:rsidP="00706852">
            <w:pPr>
              <w:spacing w:before="0" w:after="0"/>
              <w:jc w:val="center"/>
              <w:rPr>
                <w:rFonts w:asciiTheme="minorHAnsi" w:hAnsiTheme="minorHAnsi"/>
                <w:lang w:val="pt-PT"/>
              </w:rPr>
            </w:pPr>
          </w:p>
        </w:tc>
        <w:tc>
          <w:tcPr>
            <w:tcW w:w="484" w:type="dxa"/>
            <w:tcBorders>
              <w:bottom w:val="single" w:sz="4" w:space="0" w:color="auto"/>
            </w:tcBorders>
          </w:tcPr>
          <w:p w14:paraId="554228BB" w14:textId="77777777" w:rsidR="00FE274C" w:rsidRPr="005150AA" w:rsidRDefault="00FE274C" w:rsidP="00706852">
            <w:pPr>
              <w:spacing w:before="0" w:after="0"/>
              <w:rPr>
                <w:rFonts w:asciiTheme="minorHAnsi" w:hAnsiTheme="minorHAnsi"/>
                <w:lang w:val="pt-PT"/>
              </w:rPr>
            </w:pPr>
          </w:p>
        </w:tc>
        <w:tc>
          <w:tcPr>
            <w:tcW w:w="708" w:type="dxa"/>
            <w:tcBorders>
              <w:bottom w:val="single" w:sz="4" w:space="0" w:color="auto"/>
            </w:tcBorders>
          </w:tcPr>
          <w:p w14:paraId="66215EB4" w14:textId="77777777" w:rsidR="00FE274C" w:rsidRPr="005150AA" w:rsidRDefault="00FE274C" w:rsidP="00706852">
            <w:pPr>
              <w:spacing w:before="0" w:after="0"/>
              <w:rPr>
                <w:rFonts w:asciiTheme="minorHAnsi" w:hAnsiTheme="minorHAnsi"/>
                <w:lang w:val="pt-PT"/>
              </w:rPr>
            </w:pPr>
          </w:p>
        </w:tc>
        <w:tc>
          <w:tcPr>
            <w:tcW w:w="730" w:type="dxa"/>
            <w:tcBorders>
              <w:bottom w:val="single" w:sz="4" w:space="0" w:color="auto"/>
            </w:tcBorders>
          </w:tcPr>
          <w:p w14:paraId="293B1840" w14:textId="77777777" w:rsidR="00FE274C" w:rsidRPr="005150AA" w:rsidRDefault="00FE274C" w:rsidP="00706852">
            <w:pPr>
              <w:spacing w:before="0" w:after="0"/>
              <w:rPr>
                <w:rFonts w:asciiTheme="minorHAnsi" w:hAnsiTheme="minorHAnsi"/>
                <w:lang w:val="pt-PT"/>
              </w:rPr>
            </w:pPr>
          </w:p>
        </w:tc>
        <w:tc>
          <w:tcPr>
            <w:tcW w:w="562" w:type="dxa"/>
            <w:tcBorders>
              <w:bottom w:val="single" w:sz="4" w:space="0" w:color="auto"/>
            </w:tcBorders>
          </w:tcPr>
          <w:p w14:paraId="5B1E2890" w14:textId="77777777" w:rsidR="00FE274C" w:rsidRPr="005150AA" w:rsidRDefault="00FE274C" w:rsidP="00706852">
            <w:pPr>
              <w:spacing w:before="0" w:after="0"/>
              <w:rPr>
                <w:rFonts w:asciiTheme="minorHAnsi" w:hAnsiTheme="minorHAnsi"/>
                <w:lang w:val="pt-PT"/>
              </w:rPr>
            </w:pPr>
          </w:p>
        </w:tc>
        <w:tc>
          <w:tcPr>
            <w:tcW w:w="590" w:type="dxa"/>
            <w:tcBorders>
              <w:bottom w:val="single" w:sz="4" w:space="0" w:color="auto"/>
            </w:tcBorders>
          </w:tcPr>
          <w:p w14:paraId="2F0709EF" w14:textId="77777777" w:rsidR="00FE274C" w:rsidRPr="005150AA" w:rsidRDefault="00FE274C" w:rsidP="00706852">
            <w:pPr>
              <w:spacing w:before="0" w:after="0"/>
              <w:rPr>
                <w:rFonts w:asciiTheme="minorHAnsi" w:hAnsiTheme="minorHAnsi"/>
                <w:lang w:val="pt-PT"/>
              </w:rPr>
            </w:pPr>
          </w:p>
        </w:tc>
        <w:tc>
          <w:tcPr>
            <w:tcW w:w="702" w:type="dxa"/>
            <w:tcBorders>
              <w:bottom w:val="single" w:sz="4" w:space="0" w:color="auto"/>
            </w:tcBorders>
          </w:tcPr>
          <w:p w14:paraId="3C14E5B3" w14:textId="77777777" w:rsidR="00FE274C" w:rsidRPr="005150AA" w:rsidRDefault="00FE274C" w:rsidP="00706852">
            <w:pPr>
              <w:spacing w:before="0" w:after="0"/>
              <w:rPr>
                <w:rFonts w:asciiTheme="minorHAnsi" w:hAnsiTheme="minorHAnsi"/>
                <w:lang w:val="pt-PT"/>
              </w:rPr>
            </w:pPr>
          </w:p>
        </w:tc>
        <w:tc>
          <w:tcPr>
            <w:tcW w:w="840" w:type="dxa"/>
            <w:tcBorders>
              <w:bottom w:val="single" w:sz="4" w:space="0" w:color="auto"/>
            </w:tcBorders>
          </w:tcPr>
          <w:p w14:paraId="08BCCFA2" w14:textId="77777777" w:rsidR="00FE274C" w:rsidRPr="005150AA" w:rsidRDefault="00FE274C" w:rsidP="00706852">
            <w:pPr>
              <w:spacing w:before="0" w:after="0"/>
              <w:rPr>
                <w:rFonts w:asciiTheme="minorHAnsi" w:hAnsiTheme="minorHAnsi"/>
                <w:lang w:val="pt-PT"/>
              </w:rPr>
            </w:pPr>
          </w:p>
        </w:tc>
      </w:tr>
      <w:tr w:rsidR="00FE274C" w:rsidRPr="005150AA" w14:paraId="743D35DE" w14:textId="77777777" w:rsidTr="003E3D11">
        <w:trPr>
          <w:trHeight w:val="20"/>
          <w:tblHeader/>
        </w:trPr>
        <w:tc>
          <w:tcPr>
            <w:tcW w:w="10101" w:type="dxa"/>
            <w:gridSpan w:val="3"/>
            <w:tcBorders>
              <w:bottom w:val="single" w:sz="4" w:space="0" w:color="auto"/>
            </w:tcBorders>
          </w:tcPr>
          <w:p w14:paraId="7F31BDC1" w14:textId="1EC0A72A" w:rsidR="00FE274C" w:rsidRPr="008C5D54" w:rsidRDefault="00FE27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Certificatul de urbanism şi/sau autorizaţia de construire, avize/acorduri, după caz</w:t>
            </w:r>
          </w:p>
        </w:tc>
        <w:tc>
          <w:tcPr>
            <w:tcW w:w="479" w:type="dxa"/>
            <w:tcBorders>
              <w:bottom w:val="single" w:sz="4" w:space="0" w:color="auto"/>
            </w:tcBorders>
          </w:tcPr>
          <w:p w14:paraId="32498D60" w14:textId="77777777" w:rsidR="00FE274C" w:rsidRPr="005150AA" w:rsidRDefault="00FE274C" w:rsidP="00706852">
            <w:pPr>
              <w:spacing w:before="0" w:after="0"/>
              <w:jc w:val="center"/>
              <w:rPr>
                <w:rFonts w:asciiTheme="minorHAnsi" w:hAnsiTheme="minorHAnsi"/>
                <w:lang w:val="pt-PT"/>
              </w:rPr>
            </w:pPr>
          </w:p>
        </w:tc>
        <w:tc>
          <w:tcPr>
            <w:tcW w:w="484" w:type="dxa"/>
            <w:tcBorders>
              <w:bottom w:val="single" w:sz="4" w:space="0" w:color="auto"/>
            </w:tcBorders>
          </w:tcPr>
          <w:p w14:paraId="4AC163E1" w14:textId="77777777" w:rsidR="00FE274C" w:rsidRPr="005150AA" w:rsidRDefault="00FE274C" w:rsidP="00706852">
            <w:pPr>
              <w:spacing w:before="0" w:after="0"/>
              <w:rPr>
                <w:rFonts w:asciiTheme="minorHAnsi" w:hAnsiTheme="minorHAnsi"/>
                <w:lang w:val="pt-PT"/>
              </w:rPr>
            </w:pPr>
          </w:p>
        </w:tc>
        <w:tc>
          <w:tcPr>
            <w:tcW w:w="708" w:type="dxa"/>
            <w:tcBorders>
              <w:bottom w:val="single" w:sz="4" w:space="0" w:color="auto"/>
            </w:tcBorders>
          </w:tcPr>
          <w:p w14:paraId="78219DEE" w14:textId="77777777" w:rsidR="00FE274C" w:rsidRPr="005150AA" w:rsidRDefault="00FE274C" w:rsidP="00706852">
            <w:pPr>
              <w:spacing w:before="0" w:after="0"/>
              <w:rPr>
                <w:rFonts w:asciiTheme="minorHAnsi" w:hAnsiTheme="minorHAnsi"/>
                <w:lang w:val="pt-PT"/>
              </w:rPr>
            </w:pPr>
          </w:p>
        </w:tc>
        <w:tc>
          <w:tcPr>
            <w:tcW w:w="730" w:type="dxa"/>
            <w:tcBorders>
              <w:bottom w:val="single" w:sz="4" w:space="0" w:color="auto"/>
            </w:tcBorders>
          </w:tcPr>
          <w:p w14:paraId="3CB4A295" w14:textId="77777777" w:rsidR="00FE274C" w:rsidRPr="005150AA" w:rsidRDefault="00FE274C" w:rsidP="00706852">
            <w:pPr>
              <w:spacing w:before="0" w:after="0"/>
              <w:rPr>
                <w:rFonts w:asciiTheme="minorHAnsi" w:hAnsiTheme="minorHAnsi"/>
                <w:lang w:val="pt-PT"/>
              </w:rPr>
            </w:pPr>
          </w:p>
        </w:tc>
        <w:tc>
          <w:tcPr>
            <w:tcW w:w="562" w:type="dxa"/>
            <w:tcBorders>
              <w:bottom w:val="single" w:sz="4" w:space="0" w:color="auto"/>
            </w:tcBorders>
          </w:tcPr>
          <w:p w14:paraId="78CDEFFD" w14:textId="77777777" w:rsidR="00FE274C" w:rsidRPr="005150AA" w:rsidRDefault="00FE274C" w:rsidP="00706852">
            <w:pPr>
              <w:spacing w:before="0" w:after="0"/>
              <w:rPr>
                <w:rFonts w:asciiTheme="minorHAnsi" w:hAnsiTheme="minorHAnsi"/>
                <w:lang w:val="pt-PT"/>
              </w:rPr>
            </w:pPr>
          </w:p>
        </w:tc>
        <w:tc>
          <w:tcPr>
            <w:tcW w:w="590" w:type="dxa"/>
            <w:tcBorders>
              <w:bottom w:val="single" w:sz="4" w:space="0" w:color="auto"/>
            </w:tcBorders>
          </w:tcPr>
          <w:p w14:paraId="0F7CB027" w14:textId="77777777" w:rsidR="00FE274C" w:rsidRPr="005150AA" w:rsidRDefault="00FE274C" w:rsidP="00706852">
            <w:pPr>
              <w:spacing w:before="0" w:after="0"/>
              <w:rPr>
                <w:rFonts w:asciiTheme="minorHAnsi" w:hAnsiTheme="minorHAnsi"/>
                <w:lang w:val="pt-PT"/>
              </w:rPr>
            </w:pPr>
          </w:p>
        </w:tc>
        <w:tc>
          <w:tcPr>
            <w:tcW w:w="702" w:type="dxa"/>
            <w:tcBorders>
              <w:bottom w:val="single" w:sz="4" w:space="0" w:color="auto"/>
            </w:tcBorders>
          </w:tcPr>
          <w:p w14:paraId="3D7E89BB" w14:textId="77777777" w:rsidR="00FE274C" w:rsidRPr="005150AA" w:rsidRDefault="00FE274C" w:rsidP="00706852">
            <w:pPr>
              <w:spacing w:before="0" w:after="0"/>
              <w:rPr>
                <w:rFonts w:asciiTheme="minorHAnsi" w:hAnsiTheme="minorHAnsi"/>
                <w:lang w:val="pt-PT"/>
              </w:rPr>
            </w:pPr>
          </w:p>
        </w:tc>
        <w:tc>
          <w:tcPr>
            <w:tcW w:w="840" w:type="dxa"/>
            <w:tcBorders>
              <w:bottom w:val="single" w:sz="4" w:space="0" w:color="auto"/>
            </w:tcBorders>
          </w:tcPr>
          <w:p w14:paraId="3A76A24D" w14:textId="77777777" w:rsidR="00FE274C" w:rsidRPr="005150AA" w:rsidRDefault="00FE274C" w:rsidP="00706852">
            <w:pPr>
              <w:spacing w:before="0" w:after="0"/>
              <w:rPr>
                <w:rFonts w:asciiTheme="minorHAnsi" w:hAnsiTheme="minorHAnsi"/>
                <w:lang w:val="pt-PT"/>
              </w:rPr>
            </w:pPr>
          </w:p>
        </w:tc>
      </w:tr>
      <w:tr w:rsidR="00FE274C" w:rsidRPr="005150AA" w14:paraId="7D0F835B" w14:textId="77777777" w:rsidTr="003E3D11">
        <w:trPr>
          <w:trHeight w:val="20"/>
          <w:tblHeader/>
        </w:trPr>
        <w:tc>
          <w:tcPr>
            <w:tcW w:w="10101" w:type="dxa"/>
            <w:gridSpan w:val="3"/>
            <w:tcBorders>
              <w:bottom w:val="single" w:sz="4" w:space="0" w:color="auto"/>
            </w:tcBorders>
          </w:tcPr>
          <w:p w14:paraId="67D376EF" w14:textId="04274B0A" w:rsidR="00FE274C" w:rsidRPr="008C5D54" w:rsidRDefault="00FE27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Decizia etapei de încadrare a proiectului în procedura de evaluare a impactului asupra mediului, sau Clasarea notificarii emisă de autoritatea pentru protecția mediului, în conformitate cu legislaţia naţională aplicabilă privind evaluarea impactului anumitor proiecte publice şi private asupra mediului, cu completările şi modificările ulterioare</w:t>
            </w:r>
          </w:p>
        </w:tc>
        <w:tc>
          <w:tcPr>
            <w:tcW w:w="479" w:type="dxa"/>
            <w:tcBorders>
              <w:bottom w:val="single" w:sz="4" w:space="0" w:color="auto"/>
            </w:tcBorders>
          </w:tcPr>
          <w:p w14:paraId="3686AD01" w14:textId="77777777" w:rsidR="00FE274C" w:rsidRPr="005150AA" w:rsidRDefault="00FE274C" w:rsidP="00706852">
            <w:pPr>
              <w:spacing w:before="0" w:after="0"/>
              <w:jc w:val="center"/>
              <w:rPr>
                <w:rFonts w:asciiTheme="minorHAnsi" w:hAnsiTheme="minorHAnsi"/>
                <w:lang w:val="pt-PT"/>
              </w:rPr>
            </w:pPr>
          </w:p>
        </w:tc>
        <w:tc>
          <w:tcPr>
            <w:tcW w:w="484" w:type="dxa"/>
            <w:tcBorders>
              <w:bottom w:val="single" w:sz="4" w:space="0" w:color="auto"/>
            </w:tcBorders>
          </w:tcPr>
          <w:p w14:paraId="67A7D4B4" w14:textId="77777777" w:rsidR="00FE274C" w:rsidRPr="005150AA" w:rsidRDefault="00FE274C" w:rsidP="00706852">
            <w:pPr>
              <w:spacing w:before="0" w:after="0"/>
              <w:rPr>
                <w:rFonts w:asciiTheme="minorHAnsi" w:hAnsiTheme="minorHAnsi"/>
                <w:lang w:val="pt-PT"/>
              </w:rPr>
            </w:pPr>
          </w:p>
        </w:tc>
        <w:tc>
          <w:tcPr>
            <w:tcW w:w="708" w:type="dxa"/>
            <w:tcBorders>
              <w:bottom w:val="single" w:sz="4" w:space="0" w:color="auto"/>
            </w:tcBorders>
          </w:tcPr>
          <w:p w14:paraId="2C97F953" w14:textId="77777777" w:rsidR="00FE274C" w:rsidRPr="005150AA" w:rsidRDefault="00FE274C" w:rsidP="00706852">
            <w:pPr>
              <w:spacing w:before="0" w:after="0"/>
              <w:rPr>
                <w:rFonts w:asciiTheme="minorHAnsi" w:hAnsiTheme="minorHAnsi"/>
                <w:lang w:val="pt-PT"/>
              </w:rPr>
            </w:pPr>
          </w:p>
        </w:tc>
        <w:tc>
          <w:tcPr>
            <w:tcW w:w="730" w:type="dxa"/>
            <w:tcBorders>
              <w:bottom w:val="single" w:sz="4" w:space="0" w:color="auto"/>
            </w:tcBorders>
          </w:tcPr>
          <w:p w14:paraId="5D44A943" w14:textId="77777777" w:rsidR="00FE274C" w:rsidRPr="005150AA" w:rsidRDefault="00FE274C" w:rsidP="00706852">
            <w:pPr>
              <w:spacing w:before="0" w:after="0"/>
              <w:rPr>
                <w:rFonts w:asciiTheme="minorHAnsi" w:hAnsiTheme="minorHAnsi"/>
                <w:lang w:val="pt-PT"/>
              </w:rPr>
            </w:pPr>
          </w:p>
        </w:tc>
        <w:tc>
          <w:tcPr>
            <w:tcW w:w="562" w:type="dxa"/>
            <w:tcBorders>
              <w:bottom w:val="single" w:sz="4" w:space="0" w:color="auto"/>
            </w:tcBorders>
          </w:tcPr>
          <w:p w14:paraId="2E1E4D74" w14:textId="77777777" w:rsidR="00FE274C" w:rsidRPr="005150AA" w:rsidRDefault="00FE274C" w:rsidP="00706852">
            <w:pPr>
              <w:spacing w:before="0" w:after="0"/>
              <w:rPr>
                <w:rFonts w:asciiTheme="minorHAnsi" w:hAnsiTheme="minorHAnsi"/>
                <w:lang w:val="pt-PT"/>
              </w:rPr>
            </w:pPr>
          </w:p>
        </w:tc>
        <w:tc>
          <w:tcPr>
            <w:tcW w:w="590" w:type="dxa"/>
            <w:tcBorders>
              <w:bottom w:val="single" w:sz="4" w:space="0" w:color="auto"/>
            </w:tcBorders>
          </w:tcPr>
          <w:p w14:paraId="5B8E1403" w14:textId="77777777" w:rsidR="00FE274C" w:rsidRPr="005150AA" w:rsidRDefault="00FE274C" w:rsidP="00706852">
            <w:pPr>
              <w:spacing w:before="0" w:after="0"/>
              <w:rPr>
                <w:rFonts w:asciiTheme="minorHAnsi" w:hAnsiTheme="minorHAnsi"/>
                <w:lang w:val="pt-PT"/>
              </w:rPr>
            </w:pPr>
          </w:p>
        </w:tc>
        <w:tc>
          <w:tcPr>
            <w:tcW w:w="702" w:type="dxa"/>
            <w:tcBorders>
              <w:bottom w:val="single" w:sz="4" w:space="0" w:color="auto"/>
            </w:tcBorders>
          </w:tcPr>
          <w:p w14:paraId="74A28BC2" w14:textId="77777777" w:rsidR="00FE274C" w:rsidRPr="005150AA" w:rsidRDefault="00FE274C" w:rsidP="00706852">
            <w:pPr>
              <w:spacing w:before="0" w:after="0"/>
              <w:rPr>
                <w:rFonts w:asciiTheme="minorHAnsi" w:hAnsiTheme="minorHAnsi"/>
                <w:lang w:val="pt-PT"/>
              </w:rPr>
            </w:pPr>
          </w:p>
        </w:tc>
        <w:tc>
          <w:tcPr>
            <w:tcW w:w="840" w:type="dxa"/>
            <w:tcBorders>
              <w:bottom w:val="single" w:sz="4" w:space="0" w:color="auto"/>
            </w:tcBorders>
          </w:tcPr>
          <w:p w14:paraId="1AD8750F" w14:textId="77777777" w:rsidR="00FE274C" w:rsidRPr="005150AA" w:rsidRDefault="00FE274C" w:rsidP="00706852">
            <w:pPr>
              <w:spacing w:before="0" w:after="0"/>
              <w:rPr>
                <w:rFonts w:asciiTheme="minorHAnsi" w:hAnsiTheme="minorHAnsi"/>
                <w:lang w:val="pt-PT"/>
              </w:rPr>
            </w:pPr>
          </w:p>
        </w:tc>
      </w:tr>
      <w:tr w:rsidR="00FE274C" w:rsidRPr="005150AA" w14:paraId="180355B1" w14:textId="77777777" w:rsidTr="003E3D11">
        <w:trPr>
          <w:trHeight w:val="20"/>
          <w:tblHeader/>
        </w:trPr>
        <w:tc>
          <w:tcPr>
            <w:tcW w:w="10101" w:type="dxa"/>
            <w:gridSpan w:val="3"/>
            <w:tcBorders>
              <w:bottom w:val="single" w:sz="4" w:space="0" w:color="auto"/>
            </w:tcBorders>
          </w:tcPr>
          <w:p w14:paraId="0691137D" w14:textId="5ED83686" w:rsidR="00FE274C" w:rsidRPr="00E26B37" w:rsidRDefault="00FE274C" w:rsidP="00706852">
            <w:pPr>
              <w:pStyle w:val="Header"/>
              <w:tabs>
                <w:tab w:val="clear" w:pos="4320"/>
                <w:tab w:val="center" w:pos="639"/>
              </w:tabs>
              <w:spacing w:before="0" w:after="0"/>
              <w:rPr>
                <w:rFonts w:asciiTheme="minorHAnsi" w:hAnsiTheme="minorHAnsi"/>
                <w:lang w:val="pt-PT"/>
              </w:rPr>
            </w:pPr>
            <w:r w:rsidRPr="00E26B37">
              <w:rPr>
                <w:rFonts w:asciiTheme="minorHAnsi" w:hAnsiTheme="minorHAnsi"/>
                <w:lang w:val="pt-PT"/>
              </w:rPr>
              <w:t>Lista de echipamente, dotări, mijloace de transport, lucrări sau servicii, cu încadrarea acestora în secțiunea de cheltuieli eligibile /neeligibile</w:t>
            </w:r>
          </w:p>
        </w:tc>
        <w:tc>
          <w:tcPr>
            <w:tcW w:w="479" w:type="dxa"/>
            <w:tcBorders>
              <w:bottom w:val="single" w:sz="4" w:space="0" w:color="auto"/>
            </w:tcBorders>
          </w:tcPr>
          <w:p w14:paraId="06A55271" w14:textId="77777777" w:rsidR="00FE274C" w:rsidRPr="005150AA" w:rsidRDefault="00FE274C" w:rsidP="00706852">
            <w:pPr>
              <w:spacing w:before="0" w:after="0"/>
              <w:jc w:val="center"/>
              <w:rPr>
                <w:rFonts w:asciiTheme="minorHAnsi" w:hAnsiTheme="minorHAnsi"/>
                <w:lang w:val="pt-PT"/>
              </w:rPr>
            </w:pPr>
          </w:p>
        </w:tc>
        <w:tc>
          <w:tcPr>
            <w:tcW w:w="484" w:type="dxa"/>
            <w:tcBorders>
              <w:bottom w:val="single" w:sz="4" w:space="0" w:color="auto"/>
            </w:tcBorders>
          </w:tcPr>
          <w:p w14:paraId="0F587D17" w14:textId="77777777" w:rsidR="00FE274C" w:rsidRPr="005150AA" w:rsidRDefault="00FE274C" w:rsidP="00706852">
            <w:pPr>
              <w:spacing w:before="0" w:after="0"/>
              <w:rPr>
                <w:rFonts w:asciiTheme="minorHAnsi" w:hAnsiTheme="minorHAnsi"/>
                <w:lang w:val="pt-PT"/>
              </w:rPr>
            </w:pPr>
          </w:p>
        </w:tc>
        <w:tc>
          <w:tcPr>
            <w:tcW w:w="708" w:type="dxa"/>
            <w:tcBorders>
              <w:bottom w:val="single" w:sz="4" w:space="0" w:color="auto"/>
            </w:tcBorders>
          </w:tcPr>
          <w:p w14:paraId="50C38C22" w14:textId="77777777" w:rsidR="00FE274C" w:rsidRPr="005150AA" w:rsidRDefault="00FE274C" w:rsidP="00706852">
            <w:pPr>
              <w:spacing w:before="0" w:after="0"/>
              <w:rPr>
                <w:rFonts w:asciiTheme="minorHAnsi" w:hAnsiTheme="minorHAnsi"/>
                <w:lang w:val="pt-PT"/>
              </w:rPr>
            </w:pPr>
          </w:p>
        </w:tc>
        <w:tc>
          <w:tcPr>
            <w:tcW w:w="730" w:type="dxa"/>
            <w:tcBorders>
              <w:bottom w:val="single" w:sz="4" w:space="0" w:color="auto"/>
            </w:tcBorders>
          </w:tcPr>
          <w:p w14:paraId="78E3D7B4" w14:textId="77777777" w:rsidR="00FE274C" w:rsidRPr="005150AA" w:rsidRDefault="00FE274C" w:rsidP="00706852">
            <w:pPr>
              <w:spacing w:before="0" w:after="0"/>
              <w:rPr>
                <w:rFonts w:asciiTheme="minorHAnsi" w:hAnsiTheme="minorHAnsi"/>
                <w:lang w:val="pt-PT"/>
              </w:rPr>
            </w:pPr>
          </w:p>
        </w:tc>
        <w:tc>
          <w:tcPr>
            <w:tcW w:w="562" w:type="dxa"/>
            <w:tcBorders>
              <w:bottom w:val="single" w:sz="4" w:space="0" w:color="auto"/>
            </w:tcBorders>
          </w:tcPr>
          <w:p w14:paraId="57D70F0C" w14:textId="77777777" w:rsidR="00FE274C" w:rsidRPr="005150AA" w:rsidRDefault="00FE274C" w:rsidP="00706852">
            <w:pPr>
              <w:spacing w:before="0" w:after="0"/>
              <w:rPr>
                <w:rFonts w:asciiTheme="minorHAnsi" w:hAnsiTheme="minorHAnsi"/>
                <w:lang w:val="pt-PT"/>
              </w:rPr>
            </w:pPr>
          </w:p>
        </w:tc>
        <w:tc>
          <w:tcPr>
            <w:tcW w:w="590" w:type="dxa"/>
            <w:tcBorders>
              <w:bottom w:val="single" w:sz="4" w:space="0" w:color="auto"/>
            </w:tcBorders>
          </w:tcPr>
          <w:p w14:paraId="70692688" w14:textId="77777777" w:rsidR="00FE274C" w:rsidRPr="005150AA" w:rsidRDefault="00FE274C" w:rsidP="00706852">
            <w:pPr>
              <w:spacing w:before="0" w:after="0"/>
              <w:rPr>
                <w:rFonts w:asciiTheme="minorHAnsi" w:hAnsiTheme="minorHAnsi"/>
                <w:lang w:val="pt-PT"/>
              </w:rPr>
            </w:pPr>
          </w:p>
        </w:tc>
        <w:tc>
          <w:tcPr>
            <w:tcW w:w="702" w:type="dxa"/>
            <w:tcBorders>
              <w:bottom w:val="single" w:sz="4" w:space="0" w:color="auto"/>
            </w:tcBorders>
          </w:tcPr>
          <w:p w14:paraId="0CF8342F" w14:textId="77777777" w:rsidR="00FE274C" w:rsidRPr="005150AA" w:rsidRDefault="00FE274C" w:rsidP="00706852">
            <w:pPr>
              <w:spacing w:before="0" w:after="0"/>
              <w:rPr>
                <w:rFonts w:asciiTheme="minorHAnsi" w:hAnsiTheme="minorHAnsi"/>
                <w:lang w:val="pt-PT"/>
              </w:rPr>
            </w:pPr>
          </w:p>
        </w:tc>
        <w:tc>
          <w:tcPr>
            <w:tcW w:w="840" w:type="dxa"/>
            <w:tcBorders>
              <w:bottom w:val="single" w:sz="4" w:space="0" w:color="auto"/>
            </w:tcBorders>
          </w:tcPr>
          <w:p w14:paraId="28F69D75" w14:textId="77777777" w:rsidR="00FE274C" w:rsidRPr="005150AA" w:rsidRDefault="00FE274C" w:rsidP="00706852">
            <w:pPr>
              <w:spacing w:before="0" w:after="0"/>
              <w:rPr>
                <w:rFonts w:asciiTheme="minorHAnsi" w:hAnsiTheme="minorHAnsi"/>
                <w:lang w:val="pt-PT"/>
              </w:rPr>
            </w:pPr>
          </w:p>
        </w:tc>
      </w:tr>
      <w:tr w:rsidR="00FE274C" w:rsidRPr="005150AA" w14:paraId="0B59FA94" w14:textId="77777777" w:rsidTr="003E3D11">
        <w:trPr>
          <w:trHeight w:val="20"/>
          <w:tblHeader/>
        </w:trPr>
        <w:tc>
          <w:tcPr>
            <w:tcW w:w="10101" w:type="dxa"/>
            <w:gridSpan w:val="3"/>
            <w:tcBorders>
              <w:bottom w:val="single" w:sz="4" w:space="0" w:color="auto"/>
            </w:tcBorders>
          </w:tcPr>
          <w:p w14:paraId="50AD5D3D" w14:textId="225D2A6B" w:rsidR="00FE274C" w:rsidRPr="00E26B37" w:rsidRDefault="00FE274C" w:rsidP="00706852">
            <w:pPr>
              <w:pStyle w:val="Header"/>
              <w:tabs>
                <w:tab w:val="clear" w:pos="4320"/>
                <w:tab w:val="center" w:pos="639"/>
              </w:tabs>
              <w:spacing w:before="0" w:after="0"/>
              <w:rPr>
                <w:rFonts w:asciiTheme="minorHAnsi" w:hAnsiTheme="minorHAnsi"/>
                <w:lang w:val="pt-PT"/>
              </w:rPr>
            </w:pPr>
            <w:r w:rsidRPr="00E26B37">
              <w:rPr>
                <w:rFonts w:asciiTheme="minorHAnsi" w:hAnsiTheme="minorHAnsi"/>
                <w:lang w:val="pt-PT"/>
              </w:rPr>
              <w:t>Devizul general în conformitate cu legislația în vigoare</w:t>
            </w:r>
            <w:r w:rsidR="00756178" w:rsidRPr="00E26B37">
              <w:rPr>
                <w:rFonts w:asciiTheme="minorHAnsi" w:hAnsiTheme="minorHAnsi"/>
                <w:lang w:val="pt-PT"/>
              </w:rPr>
              <w:t xml:space="preserve"> -</w:t>
            </w:r>
            <w:r w:rsidR="00756178" w:rsidRPr="00E26B37">
              <w:t xml:space="preserve"> </w:t>
            </w:r>
            <w:r w:rsidR="00756178" w:rsidRPr="00E26B37">
              <w:rPr>
                <w:rFonts w:asciiTheme="minorHAnsi" w:hAnsiTheme="minorHAnsi"/>
                <w:lang w:val="pt-PT"/>
                <w:rPrChange w:id="0" w:author="Sorin Cosmulescu" w:date="2024-03-15T15:46:00Z">
                  <w:rPr>
                    <w:rFonts w:asciiTheme="minorHAnsi" w:hAnsiTheme="minorHAnsi"/>
                    <w:highlight w:val="yellow"/>
                    <w:lang w:val="pt-PT"/>
                  </w:rPr>
                </w:rPrChange>
              </w:rPr>
              <w:t xml:space="preserve">HG 907/2016, cu modificările și </w:t>
            </w:r>
            <w:commentRangeStart w:id="1"/>
            <w:r w:rsidR="00756178" w:rsidRPr="00E26B37">
              <w:rPr>
                <w:rFonts w:asciiTheme="minorHAnsi" w:hAnsiTheme="minorHAnsi"/>
                <w:lang w:val="pt-PT"/>
                <w:rPrChange w:id="2" w:author="Sorin Cosmulescu" w:date="2024-03-15T15:46:00Z">
                  <w:rPr>
                    <w:rFonts w:asciiTheme="minorHAnsi" w:hAnsiTheme="minorHAnsi"/>
                    <w:highlight w:val="yellow"/>
                    <w:lang w:val="pt-PT"/>
                  </w:rPr>
                </w:rPrChange>
              </w:rPr>
              <w:t>completările</w:t>
            </w:r>
            <w:commentRangeEnd w:id="1"/>
            <w:r w:rsidR="00756178" w:rsidRPr="00E26B37">
              <w:rPr>
                <w:rStyle w:val="CommentReference"/>
              </w:rPr>
              <w:commentReference w:id="1"/>
            </w:r>
            <w:r w:rsidR="00756178" w:rsidRPr="00E26B37">
              <w:rPr>
                <w:rFonts w:asciiTheme="minorHAnsi" w:hAnsiTheme="minorHAnsi"/>
                <w:lang w:val="pt-PT"/>
                <w:rPrChange w:id="3" w:author="Sorin Cosmulescu" w:date="2024-03-15T15:46:00Z">
                  <w:rPr>
                    <w:rFonts w:asciiTheme="minorHAnsi" w:hAnsiTheme="minorHAnsi"/>
                    <w:highlight w:val="yellow"/>
                    <w:lang w:val="pt-PT"/>
                  </w:rPr>
                </w:rPrChange>
              </w:rPr>
              <w:t xml:space="preserve"> ulterioare (HG 1116/16.11.2023)</w:t>
            </w:r>
          </w:p>
        </w:tc>
        <w:tc>
          <w:tcPr>
            <w:tcW w:w="479" w:type="dxa"/>
            <w:tcBorders>
              <w:bottom w:val="single" w:sz="4" w:space="0" w:color="auto"/>
            </w:tcBorders>
          </w:tcPr>
          <w:p w14:paraId="25DEDA2F" w14:textId="77777777" w:rsidR="00FE274C" w:rsidRPr="005150AA" w:rsidRDefault="00FE274C" w:rsidP="00706852">
            <w:pPr>
              <w:spacing w:before="0" w:after="0"/>
              <w:jc w:val="center"/>
              <w:rPr>
                <w:rFonts w:asciiTheme="minorHAnsi" w:hAnsiTheme="minorHAnsi"/>
                <w:lang w:val="pt-PT"/>
              </w:rPr>
            </w:pPr>
          </w:p>
        </w:tc>
        <w:tc>
          <w:tcPr>
            <w:tcW w:w="484" w:type="dxa"/>
            <w:tcBorders>
              <w:bottom w:val="single" w:sz="4" w:space="0" w:color="auto"/>
            </w:tcBorders>
          </w:tcPr>
          <w:p w14:paraId="7164FB90" w14:textId="77777777" w:rsidR="00FE274C" w:rsidRPr="005150AA" w:rsidRDefault="00FE274C" w:rsidP="00706852">
            <w:pPr>
              <w:spacing w:before="0" w:after="0"/>
              <w:rPr>
                <w:rFonts w:asciiTheme="minorHAnsi" w:hAnsiTheme="minorHAnsi"/>
                <w:lang w:val="pt-PT"/>
              </w:rPr>
            </w:pPr>
          </w:p>
        </w:tc>
        <w:tc>
          <w:tcPr>
            <w:tcW w:w="708" w:type="dxa"/>
            <w:tcBorders>
              <w:bottom w:val="single" w:sz="4" w:space="0" w:color="auto"/>
            </w:tcBorders>
          </w:tcPr>
          <w:p w14:paraId="4A13AFE2" w14:textId="77777777" w:rsidR="00FE274C" w:rsidRPr="005150AA" w:rsidRDefault="00FE274C" w:rsidP="00706852">
            <w:pPr>
              <w:spacing w:before="0" w:after="0"/>
              <w:rPr>
                <w:rFonts w:asciiTheme="minorHAnsi" w:hAnsiTheme="minorHAnsi"/>
                <w:lang w:val="pt-PT"/>
              </w:rPr>
            </w:pPr>
          </w:p>
        </w:tc>
        <w:tc>
          <w:tcPr>
            <w:tcW w:w="730" w:type="dxa"/>
            <w:tcBorders>
              <w:bottom w:val="single" w:sz="4" w:space="0" w:color="auto"/>
            </w:tcBorders>
          </w:tcPr>
          <w:p w14:paraId="704F5295" w14:textId="77777777" w:rsidR="00FE274C" w:rsidRPr="005150AA" w:rsidRDefault="00FE274C" w:rsidP="00706852">
            <w:pPr>
              <w:spacing w:before="0" w:after="0"/>
              <w:rPr>
                <w:rFonts w:asciiTheme="minorHAnsi" w:hAnsiTheme="minorHAnsi"/>
                <w:lang w:val="pt-PT"/>
              </w:rPr>
            </w:pPr>
          </w:p>
        </w:tc>
        <w:tc>
          <w:tcPr>
            <w:tcW w:w="562" w:type="dxa"/>
            <w:tcBorders>
              <w:bottom w:val="single" w:sz="4" w:space="0" w:color="auto"/>
            </w:tcBorders>
          </w:tcPr>
          <w:p w14:paraId="2E200408" w14:textId="77777777" w:rsidR="00FE274C" w:rsidRPr="005150AA" w:rsidRDefault="00FE274C" w:rsidP="00706852">
            <w:pPr>
              <w:spacing w:before="0" w:after="0"/>
              <w:rPr>
                <w:rFonts w:asciiTheme="minorHAnsi" w:hAnsiTheme="minorHAnsi"/>
                <w:lang w:val="pt-PT"/>
              </w:rPr>
            </w:pPr>
          </w:p>
        </w:tc>
        <w:tc>
          <w:tcPr>
            <w:tcW w:w="590" w:type="dxa"/>
            <w:tcBorders>
              <w:bottom w:val="single" w:sz="4" w:space="0" w:color="auto"/>
            </w:tcBorders>
          </w:tcPr>
          <w:p w14:paraId="1D4781F2" w14:textId="77777777" w:rsidR="00FE274C" w:rsidRPr="005150AA" w:rsidRDefault="00FE274C" w:rsidP="00706852">
            <w:pPr>
              <w:spacing w:before="0" w:after="0"/>
              <w:rPr>
                <w:rFonts w:asciiTheme="minorHAnsi" w:hAnsiTheme="minorHAnsi"/>
                <w:lang w:val="pt-PT"/>
              </w:rPr>
            </w:pPr>
          </w:p>
        </w:tc>
        <w:tc>
          <w:tcPr>
            <w:tcW w:w="702" w:type="dxa"/>
            <w:tcBorders>
              <w:bottom w:val="single" w:sz="4" w:space="0" w:color="auto"/>
            </w:tcBorders>
          </w:tcPr>
          <w:p w14:paraId="5B50EEFD" w14:textId="77777777" w:rsidR="00FE274C" w:rsidRPr="005150AA" w:rsidRDefault="00FE274C" w:rsidP="00706852">
            <w:pPr>
              <w:spacing w:before="0" w:after="0"/>
              <w:rPr>
                <w:rFonts w:asciiTheme="minorHAnsi" w:hAnsiTheme="minorHAnsi"/>
                <w:lang w:val="pt-PT"/>
              </w:rPr>
            </w:pPr>
          </w:p>
        </w:tc>
        <w:tc>
          <w:tcPr>
            <w:tcW w:w="840" w:type="dxa"/>
            <w:tcBorders>
              <w:bottom w:val="single" w:sz="4" w:space="0" w:color="auto"/>
            </w:tcBorders>
          </w:tcPr>
          <w:p w14:paraId="4AED4417" w14:textId="77777777" w:rsidR="00FE274C" w:rsidRPr="005150AA" w:rsidRDefault="00FE274C" w:rsidP="00706852">
            <w:pPr>
              <w:spacing w:before="0" w:after="0"/>
              <w:rPr>
                <w:rFonts w:asciiTheme="minorHAnsi" w:hAnsiTheme="minorHAnsi"/>
                <w:lang w:val="pt-PT"/>
              </w:rPr>
            </w:pPr>
          </w:p>
        </w:tc>
      </w:tr>
      <w:tr w:rsidR="00FE274C" w:rsidRPr="005150AA" w14:paraId="7F8C09E4" w14:textId="77777777" w:rsidTr="003E3D11">
        <w:trPr>
          <w:trHeight w:val="20"/>
          <w:tblHeader/>
        </w:trPr>
        <w:tc>
          <w:tcPr>
            <w:tcW w:w="10101" w:type="dxa"/>
            <w:gridSpan w:val="3"/>
            <w:tcBorders>
              <w:bottom w:val="single" w:sz="4" w:space="0" w:color="auto"/>
            </w:tcBorders>
          </w:tcPr>
          <w:p w14:paraId="1ABC4B20" w14:textId="0AD4A859" w:rsidR="00FE274C" w:rsidRPr="00E26B37" w:rsidRDefault="00FE274C" w:rsidP="00706852">
            <w:pPr>
              <w:pStyle w:val="Header"/>
              <w:tabs>
                <w:tab w:val="clear" w:pos="4320"/>
                <w:tab w:val="center" w:pos="639"/>
              </w:tabs>
              <w:spacing w:before="0" w:after="0"/>
              <w:rPr>
                <w:rFonts w:asciiTheme="minorHAnsi" w:hAnsiTheme="minorHAnsi"/>
                <w:lang w:val="pt-PT"/>
              </w:rPr>
            </w:pPr>
            <w:r w:rsidRPr="00E26B37">
              <w:rPr>
                <w:rFonts w:asciiTheme="minorHAnsi" w:hAnsiTheme="minorHAnsi"/>
                <w:lang w:val="pt-PT"/>
              </w:rPr>
              <w:t xml:space="preserve">Raportul privind stadiul fizic al investiţiei (Modelul </w:t>
            </w:r>
            <w:ins w:id="4" w:author="Ramona Mircea" w:date="2024-03-11T13:50:00Z">
              <w:r w:rsidR="003E3D11" w:rsidRPr="00392FD4">
                <w:rPr>
                  <w:rFonts w:asciiTheme="minorHAnsi" w:hAnsiTheme="minorHAnsi"/>
                  <w:lang w:val="pt-PT"/>
                </w:rPr>
                <w:t>H)</w:t>
              </w:r>
            </w:ins>
            <w:del w:id="5" w:author="Ramona Mircea" w:date="2024-03-11T13:50:00Z">
              <w:r w:rsidRPr="00E26B37" w:rsidDel="003E3D11">
                <w:rPr>
                  <w:rFonts w:asciiTheme="minorHAnsi" w:hAnsiTheme="minorHAnsi"/>
                  <w:lang w:val="pt-PT"/>
                </w:rPr>
                <w:delText>G</w:delText>
              </w:r>
            </w:del>
          </w:p>
        </w:tc>
        <w:tc>
          <w:tcPr>
            <w:tcW w:w="479" w:type="dxa"/>
            <w:tcBorders>
              <w:bottom w:val="single" w:sz="4" w:space="0" w:color="auto"/>
            </w:tcBorders>
          </w:tcPr>
          <w:p w14:paraId="449AD4BB" w14:textId="77777777" w:rsidR="00FE274C" w:rsidRPr="005150AA" w:rsidRDefault="00FE274C" w:rsidP="00706852">
            <w:pPr>
              <w:spacing w:before="0" w:after="0"/>
              <w:jc w:val="center"/>
              <w:rPr>
                <w:rFonts w:asciiTheme="minorHAnsi" w:hAnsiTheme="minorHAnsi"/>
                <w:lang w:val="pt-PT"/>
              </w:rPr>
            </w:pPr>
          </w:p>
        </w:tc>
        <w:tc>
          <w:tcPr>
            <w:tcW w:w="484" w:type="dxa"/>
            <w:tcBorders>
              <w:bottom w:val="single" w:sz="4" w:space="0" w:color="auto"/>
            </w:tcBorders>
          </w:tcPr>
          <w:p w14:paraId="02DFD611" w14:textId="77777777" w:rsidR="00FE274C" w:rsidRPr="005150AA" w:rsidRDefault="00FE274C" w:rsidP="00706852">
            <w:pPr>
              <w:spacing w:before="0" w:after="0"/>
              <w:rPr>
                <w:rFonts w:asciiTheme="minorHAnsi" w:hAnsiTheme="minorHAnsi"/>
                <w:lang w:val="pt-PT"/>
              </w:rPr>
            </w:pPr>
          </w:p>
        </w:tc>
        <w:tc>
          <w:tcPr>
            <w:tcW w:w="708" w:type="dxa"/>
            <w:tcBorders>
              <w:bottom w:val="single" w:sz="4" w:space="0" w:color="auto"/>
            </w:tcBorders>
          </w:tcPr>
          <w:p w14:paraId="6023EC44" w14:textId="77777777" w:rsidR="00FE274C" w:rsidRPr="005150AA" w:rsidRDefault="00FE274C" w:rsidP="00706852">
            <w:pPr>
              <w:spacing w:before="0" w:after="0"/>
              <w:rPr>
                <w:rFonts w:asciiTheme="minorHAnsi" w:hAnsiTheme="minorHAnsi"/>
                <w:lang w:val="pt-PT"/>
              </w:rPr>
            </w:pPr>
          </w:p>
        </w:tc>
        <w:tc>
          <w:tcPr>
            <w:tcW w:w="730" w:type="dxa"/>
            <w:tcBorders>
              <w:bottom w:val="single" w:sz="4" w:space="0" w:color="auto"/>
            </w:tcBorders>
          </w:tcPr>
          <w:p w14:paraId="5D2BDF58" w14:textId="77777777" w:rsidR="00FE274C" w:rsidRPr="005150AA" w:rsidRDefault="00FE274C" w:rsidP="00706852">
            <w:pPr>
              <w:spacing w:before="0" w:after="0"/>
              <w:rPr>
                <w:rFonts w:asciiTheme="minorHAnsi" w:hAnsiTheme="minorHAnsi"/>
                <w:lang w:val="pt-PT"/>
              </w:rPr>
            </w:pPr>
          </w:p>
        </w:tc>
        <w:tc>
          <w:tcPr>
            <w:tcW w:w="562" w:type="dxa"/>
            <w:tcBorders>
              <w:bottom w:val="single" w:sz="4" w:space="0" w:color="auto"/>
            </w:tcBorders>
          </w:tcPr>
          <w:p w14:paraId="7724205C" w14:textId="77777777" w:rsidR="00FE274C" w:rsidRPr="005150AA" w:rsidRDefault="00FE274C" w:rsidP="00706852">
            <w:pPr>
              <w:spacing w:before="0" w:after="0"/>
              <w:rPr>
                <w:rFonts w:asciiTheme="minorHAnsi" w:hAnsiTheme="minorHAnsi"/>
                <w:lang w:val="pt-PT"/>
              </w:rPr>
            </w:pPr>
          </w:p>
        </w:tc>
        <w:tc>
          <w:tcPr>
            <w:tcW w:w="590" w:type="dxa"/>
            <w:tcBorders>
              <w:bottom w:val="single" w:sz="4" w:space="0" w:color="auto"/>
            </w:tcBorders>
          </w:tcPr>
          <w:p w14:paraId="3FFA711E" w14:textId="77777777" w:rsidR="00FE274C" w:rsidRPr="005150AA" w:rsidRDefault="00FE274C" w:rsidP="00706852">
            <w:pPr>
              <w:spacing w:before="0" w:after="0"/>
              <w:rPr>
                <w:rFonts w:asciiTheme="minorHAnsi" w:hAnsiTheme="minorHAnsi"/>
                <w:lang w:val="pt-PT"/>
              </w:rPr>
            </w:pPr>
          </w:p>
        </w:tc>
        <w:tc>
          <w:tcPr>
            <w:tcW w:w="702" w:type="dxa"/>
            <w:tcBorders>
              <w:bottom w:val="single" w:sz="4" w:space="0" w:color="auto"/>
            </w:tcBorders>
          </w:tcPr>
          <w:p w14:paraId="05D263F1" w14:textId="77777777" w:rsidR="00FE274C" w:rsidRPr="005150AA" w:rsidRDefault="00FE274C" w:rsidP="00706852">
            <w:pPr>
              <w:spacing w:before="0" w:after="0"/>
              <w:rPr>
                <w:rFonts w:asciiTheme="minorHAnsi" w:hAnsiTheme="minorHAnsi"/>
                <w:lang w:val="pt-PT"/>
              </w:rPr>
            </w:pPr>
          </w:p>
        </w:tc>
        <w:tc>
          <w:tcPr>
            <w:tcW w:w="840" w:type="dxa"/>
            <w:tcBorders>
              <w:bottom w:val="single" w:sz="4" w:space="0" w:color="auto"/>
            </w:tcBorders>
          </w:tcPr>
          <w:p w14:paraId="7350D86F" w14:textId="77777777" w:rsidR="00FE274C" w:rsidRPr="005150AA" w:rsidRDefault="00FE274C" w:rsidP="00706852">
            <w:pPr>
              <w:spacing w:before="0" w:after="0"/>
              <w:rPr>
                <w:rFonts w:asciiTheme="minorHAnsi" w:hAnsiTheme="minorHAnsi"/>
                <w:lang w:val="pt-PT"/>
              </w:rPr>
            </w:pPr>
          </w:p>
        </w:tc>
      </w:tr>
      <w:tr w:rsidR="00FE274C" w:rsidRPr="005150AA" w14:paraId="4F04691B" w14:textId="77777777" w:rsidTr="003E3D11">
        <w:trPr>
          <w:trHeight w:val="20"/>
          <w:tblHeader/>
        </w:trPr>
        <w:tc>
          <w:tcPr>
            <w:tcW w:w="10101" w:type="dxa"/>
            <w:gridSpan w:val="3"/>
            <w:tcBorders>
              <w:bottom w:val="single" w:sz="4" w:space="0" w:color="auto"/>
            </w:tcBorders>
          </w:tcPr>
          <w:p w14:paraId="0E1F7F30" w14:textId="6C76471D" w:rsidR="00FE274C" w:rsidRPr="008C5D54" w:rsidRDefault="005549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Registrul local al spațiilor verzi, daca e cazul</w:t>
            </w:r>
          </w:p>
        </w:tc>
        <w:tc>
          <w:tcPr>
            <w:tcW w:w="479" w:type="dxa"/>
            <w:tcBorders>
              <w:bottom w:val="single" w:sz="4" w:space="0" w:color="auto"/>
            </w:tcBorders>
          </w:tcPr>
          <w:p w14:paraId="695EFC4C" w14:textId="77777777" w:rsidR="00FE274C" w:rsidRPr="005150AA" w:rsidRDefault="00FE274C" w:rsidP="00706852">
            <w:pPr>
              <w:spacing w:before="0" w:after="0"/>
              <w:jc w:val="center"/>
              <w:rPr>
                <w:rFonts w:asciiTheme="minorHAnsi" w:hAnsiTheme="minorHAnsi"/>
                <w:lang w:val="pt-PT"/>
              </w:rPr>
            </w:pPr>
          </w:p>
        </w:tc>
        <w:tc>
          <w:tcPr>
            <w:tcW w:w="484" w:type="dxa"/>
            <w:tcBorders>
              <w:bottom w:val="single" w:sz="4" w:space="0" w:color="auto"/>
            </w:tcBorders>
          </w:tcPr>
          <w:p w14:paraId="7C01E1B9" w14:textId="77777777" w:rsidR="00FE274C" w:rsidRPr="005150AA" w:rsidRDefault="00FE274C" w:rsidP="00706852">
            <w:pPr>
              <w:spacing w:before="0" w:after="0"/>
              <w:rPr>
                <w:rFonts w:asciiTheme="minorHAnsi" w:hAnsiTheme="minorHAnsi"/>
                <w:lang w:val="pt-PT"/>
              </w:rPr>
            </w:pPr>
          </w:p>
        </w:tc>
        <w:tc>
          <w:tcPr>
            <w:tcW w:w="708" w:type="dxa"/>
            <w:tcBorders>
              <w:bottom w:val="single" w:sz="4" w:space="0" w:color="auto"/>
            </w:tcBorders>
          </w:tcPr>
          <w:p w14:paraId="6F3D688C" w14:textId="77777777" w:rsidR="00FE274C" w:rsidRPr="005150AA" w:rsidRDefault="00FE274C" w:rsidP="00706852">
            <w:pPr>
              <w:spacing w:before="0" w:after="0"/>
              <w:rPr>
                <w:rFonts w:asciiTheme="minorHAnsi" w:hAnsiTheme="minorHAnsi"/>
                <w:lang w:val="pt-PT"/>
              </w:rPr>
            </w:pPr>
          </w:p>
        </w:tc>
        <w:tc>
          <w:tcPr>
            <w:tcW w:w="730" w:type="dxa"/>
            <w:tcBorders>
              <w:bottom w:val="single" w:sz="4" w:space="0" w:color="auto"/>
            </w:tcBorders>
          </w:tcPr>
          <w:p w14:paraId="21E0A3E5" w14:textId="77777777" w:rsidR="00FE274C" w:rsidRPr="005150AA" w:rsidRDefault="00FE274C" w:rsidP="00706852">
            <w:pPr>
              <w:spacing w:before="0" w:after="0"/>
              <w:rPr>
                <w:rFonts w:asciiTheme="minorHAnsi" w:hAnsiTheme="minorHAnsi"/>
                <w:lang w:val="pt-PT"/>
              </w:rPr>
            </w:pPr>
          </w:p>
        </w:tc>
        <w:tc>
          <w:tcPr>
            <w:tcW w:w="562" w:type="dxa"/>
            <w:tcBorders>
              <w:bottom w:val="single" w:sz="4" w:space="0" w:color="auto"/>
            </w:tcBorders>
          </w:tcPr>
          <w:p w14:paraId="41FC445C" w14:textId="77777777" w:rsidR="00FE274C" w:rsidRPr="005150AA" w:rsidRDefault="00FE274C" w:rsidP="00706852">
            <w:pPr>
              <w:spacing w:before="0" w:after="0"/>
              <w:rPr>
                <w:rFonts w:asciiTheme="minorHAnsi" w:hAnsiTheme="minorHAnsi"/>
                <w:lang w:val="pt-PT"/>
              </w:rPr>
            </w:pPr>
          </w:p>
        </w:tc>
        <w:tc>
          <w:tcPr>
            <w:tcW w:w="590" w:type="dxa"/>
            <w:tcBorders>
              <w:bottom w:val="single" w:sz="4" w:space="0" w:color="auto"/>
            </w:tcBorders>
          </w:tcPr>
          <w:p w14:paraId="05D751CC" w14:textId="77777777" w:rsidR="00FE274C" w:rsidRPr="005150AA" w:rsidRDefault="00FE274C" w:rsidP="00706852">
            <w:pPr>
              <w:spacing w:before="0" w:after="0"/>
              <w:rPr>
                <w:rFonts w:asciiTheme="minorHAnsi" w:hAnsiTheme="minorHAnsi"/>
                <w:lang w:val="pt-PT"/>
              </w:rPr>
            </w:pPr>
          </w:p>
        </w:tc>
        <w:tc>
          <w:tcPr>
            <w:tcW w:w="702" w:type="dxa"/>
            <w:tcBorders>
              <w:bottom w:val="single" w:sz="4" w:space="0" w:color="auto"/>
            </w:tcBorders>
          </w:tcPr>
          <w:p w14:paraId="3069A074" w14:textId="77777777" w:rsidR="00FE274C" w:rsidRPr="005150AA" w:rsidRDefault="00FE274C" w:rsidP="00706852">
            <w:pPr>
              <w:spacing w:before="0" w:after="0"/>
              <w:rPr>
                <w:rFonts w:asciiTheme="minorHAnsi" w:hAnsiTheme="minorHAnsi"/>
                <w:lang w:val="pt-PT"/>
              </w:rPr>
            </w:pPr>
          </w:p>
        </w:tc>
        <w:tc>
          <w:tcPr>
            <w:tcW w:w="840" w:type="dxa"/>
            <w:tcBorders>
              <w:bottom w:val="single" w:sz="4" w:space="0" w:color="auto"/>
            </w:tcBorders>
          </w:tcPr>
          <w:p w14:paraId="5F3D5576" w14:textId="77777777" w:rsidR="00FE274C" w:rsidRPr="005150AA" w:rsidRDefault="00FE274C" w:rsidP="00706852">
            <w:pPr>
              <w:spacing w:before="0" w:after="0"/>
              <w:rPr>
                <w:rFonts w:asciiTheme="minorHAnsi" w:hAnsiTheme="minorHAnsi"/>
                <w:lang w:val="pt-PT"/>
              </w:rPr>
            </w:pPr>
          </w:p>
        </w:tc>
      </w:tr>
      <w:tr w:rsidR="0055494C" w:rsidRPr="005150AA" w14:paraId="08FF6CBB" w14:textId="77777777" w:rsidTr="003E3D11">
        <w:trPr>
          <w:trHeight w:val="20"/>
          <w:tblHeader/>
        </w:trPr>
        <w:tc>
          <w:tcPr>
            <w:tcW w:w="10101" w:type="dxa"/>
            <w:gridSpan w:val="3"/>
            <w:tcBorders>
              <w:bottom w:val="single" w:sz="4" w:space="0" w:color="auto"/>
            </w:tcBorders>
          </w:tcPr>
          <w:p w14:paraId="72C01350" w14:textId="4EDF1195" w:rsidR="0055494C" w:rsidRPr="008C5D54" w:rsidRDefault="005549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Mandatul special/ împuternicirea specială pentru semnarea anumitor anexe/secţiuni la cererea de finanțare (dacă este cazul)</w:t>
            </w:r>
          </w:p>
        </w:tc>
        <w:tc>
          <w:tcPr>
            <w:tcW w:w="479" w:type="dxa"/>
            <w:tcBorders>
              <w:bottom w:val="single" w:sz="4" w:space="0" w:color="auto"/>
            </w:tcBorders>
          </w:tcPr>
          <w:p w14:paraId="4DB1C65E" w14:textId="77777777" w:rsidR="0055494C" w:rsidRPr="005150AA" w:rsidRDefault="0055494C" w:rsidP="00706852">
            <w:pPr>
              <w:spacing w:before="0" w:after="0"/>
              <w:jc w:val="center"/>
              <w:rPr>
                <w:rFonts w:asciiTheme="minorHAnsi" w:hAnsiTheme="minorHAnsi"/>
                <w:lang w:val="pt-PT"/>
              </w:rPr>
            </w:pPr>
          </w:p>
        </w:tc>
        <w:tc>
          <w:tcPr>
            <w:tcW w:w="484" w:type="dxa"/>
            <w:tcBorders>
              <w:bottom w:val="single" w:sz="4" w:space="0" w:color="auto"/>
            </w:tcBorders>
          </w:tcPr>
          <w:p w14:paraId="3813E9FA" w14:textId="77777777" w:rsidR="0055494C" w:rsidRPr="005150AA" w:rsidRDefault="0055494C" w:rsidP="00706852">
            <w:pPr>
              <w:spacing w:before="0" w:after="0"/>
              <w:rPr>
                <w:rFonts w:asciiTheme="minorHAnsi" w:hAnsiTheme="minorHAnsi"/>
                <w:lang w:val="pt-PT"/>
              </w:rPr>
            </w:pPr>
          </w:p>
        </w:tc>
        <w:tc>
          <w:tcPr>
            <w:tcW w:w="708" w:type="dxa"/>
            <w:tcBorders>
              <w:bottom w:val="single" w:sz="4" w:space="0" w:color="auto"/>
            </w:tcBorders>
          </w:tcPr>
          <w:p w14:paraId="6F03EFE3" w14:textId="77777777" w:rsidR="0055494C" w:rsidRPr="005150AA" w:rsidRDefault="0055494C" w:rsidP="00706852">
            <w:pPr>
              <w:spacing w:before="0" w:after="0"/>
              <w:rPr>
                <w:rFonts w:asciiTheme="minorHAnsi" w:hAnsiTheme="minorHAnsi"/>
                <w:lang w:val="pt-PT"/>
              </w:rPr>
            </w:pPr>
          </w:p>
        </w:tc>
        <w:tc>
          <w:tcPr>
            <w:tcW w:w="730" w:type="dxa"/>
            <w:tcBorders>
              <w:bottom w:val="single" w:sz="4" w:space="0" w:color="auto"/>
            </w:tcBorders>
          </w:tcPr>
          <w:p w14:paraId="0516D007" w14:textId="77777777" w:rsidR="0055494C" w:rsidRPr="005150AA" w:rsidRDefault="0055494C" w:rsidP="00706852">
            <w:pPr>
              <w:spacing w:before="0" w:after="0"/>
              <w:rPr>
                <w:rFonts w:asciiTheme="minorHAnsi" w:hAnsiTheme="minorHAnsi"/>
                <w:lang w:val="pt-PT"/>
              </w:rPr>
            </w:pPr>
          </w:p>
        </w:tc>
        <w:tc>
          <w:tcPr>
            <w:tcW w:w="562" w:type="dxa"/>
            <w:tcBorders>
              <w:bottom w:val="single" w:sz="4" w:space="0" w:color="auto"/>
            </w:tcBorders>
          </w:tcPr>
          <w:p w14:paraId="57375A0F" w14:textId="77777777" w:rsidR="0055494C" w:rsidRPr="005150AA" w:rsidRDefault="0055494C" w:rsidP="00706852">
            <w:pPr>
              <w:spacing w:before="0" w:after="0"/>
              <w:rPr>
                <w:rFonts w:asciiTheme="minorHAnsi" w:hAnsiTheme="minorHAnsi"/>
                <w:lang w:val="pt-PT"/>
              </w:rPr>
            </w:pPr>
          </w:p>
        </w:tc>
        <w:tc>
          <w:tcPr>
            <w:tcW w:w="590" w:type="dxa"/>
            <w:tcBorders>
              <w:bottom w:val="single" w:sz="4" w:space="0" w:color="auto"/>
            </w:tcBorders>
          </w:tcPr>
          <w:p w14:paraId="0186D02A" w14:textId="77777777" w:rsidR="0055494C" w:rsidRPr="005150AA" w:rsidRDefault="0055494C" w:rsidP="00706852">
            <w:pPr>
              <w:spacing w:before="0" w:after="0"/>
              <w:rPr>
                <w:rFonts w:asciiTheme="minorHAnsi" w:hAnsiTheme="minorHAnsi"/>
                <w:lang w:val="pt-PT"/>
              </w:rPr>
            </w:pPr>
          </w:p>
        </w:tc>
        <w:tc>
          <w:tcPr>
            <w:tcW w:w="702" w:type="dxa"/>
            <w:tcBorders>
              <w:bottom w:val="single" w:sz="4" w:space="0" w:color="auto"/>
            </w:tcBorders>
          </w:tcPr>
          <w:p w14:paraId="2BEC7F26" w14:textId="77777777" w:rsidR="0055494C" w:rsidRPr="005150AA" w:rsidRDefault="0055494C" w:rsidP="00706852">
            <w:pPr>
              <w:spacing w:before="0" w:after="0"/>
              <w:rPr>
                <w:rFonts w:asciiTheme="minorHAnsi" w:hAnsiTheme="minorHAnsi"/>
                <w:lang w:val="pt-PT"/>
              </w:rPr>
            </w:pPr>
          </w:p>
        </w:tc>
        <w:tc>
          <w:tcPr>
            <w:tcW w:w="840" w:type="dxa"/>
            <w:tcBorders>
              <w:bottom w:val="single" w:sz="4" w:space="0" w:color="auto"/>
            </w:tcBorders>
          </w:tcPr>
          <w:p w14:paraId="2AD6AEDF" w14:textId="77777777" w:rsidR="0055494C" w:rsidRPr="005150AA" w:rsidRDefault="0055494C" w:rsidP="00706852">
            <w:pPr>
              <w:spacing w:before="0" w:after="0"/>
              <w:rPr>
                <w:rFonts w:asciiTheme="minorHAnsi" w:hAnsiTheme="minorHAnsi"/>
                <w:lang w:val="pt-PT"/>
              </w:rPr>
            </w:pPr>
          </w:p>
        </w:tc>
      </w:tr>
      <w:tr w:rsidR="0055494C" w:rsidRPr="005150AA" w14:paraId="07BF82F0" w14:textId="77777777" w:rsidTr="003E3D11">
        <w:trPr>
          <w:trHeight w:val="20"/>
          <w:tblHeader/>
        </w:trPr>
        <w:tc>
          <w:tcPr>
            <w:tcW w:w="10101" w:type="dxa"/>
            <w:gridSpan w:val="3"/>
            <w:tcBorders>
              <w:bottom w:val="single" w:sz="4" w:space="0" w:color="auto"/>
            </w:tcBorders>
          </w:tcPr>
          <w:p w14:paraId="7C5EE94D" w14:textId="0BFE7C4A" w:rsidR="0055494C" w:rsidRPr="008C5D54" w:rsidRDefault="005549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Consimțământ privind prelucrarea datelor cu caracter personal</w:t>
            </w:r>
          </w:p>
        </w:tc>
        <w:tc>
          <w:tcPr>
            <w:tcW w:w="479" w:type="dxa"/>
            <w:tcBorders>
              <w:bottom w:val="single" w:sz="4" w:space="0" w:color="auto"/>
            </w:tcBorders>
          </w:tcPr>
          <w:p w14:paraId="602923A2" w14:textId="77777777" w:rsidR="0055494C" w:rsidRPr="005150AA" w:rsidRDefault="0055494C" w:rsidP="00706852">
            <w:pPr>
              <w:spacing w:before="0" w:after="0"/>
              <w:jc w:val="center"/>
              <w:rPr>
                <w:rFonts w:asciiTheme="minorHAnsi" w:hAnsiTheme="minorHAnsi"/>
                <w:lang w:val="pt-PT"/>
              </w:rPr>
            </w:pPr>
          </w:p>
        </w:tc>
        <w:tc>
          <w:tcPr>
            <w:tcW w:w="484" w:type="dxa"/>
            <w:tcBorders>
              <w:bottom w:val="single" w:sz="4" w:space="0" w:color="auto"/>
            </w:tcBorders>
          </w:tcPr>
          <w:p w14:paraId="2548F703" w14:textId="77777777" w:rsidR="0055494C" w:rsidRPr="005150AA" w:rsidRDefault="0055494C" w:rsidP="00706852">
            <w:pPr>
              <w:spacing w:before="0" w:after="0"/>
              <w:rPr>
                <w:rFonts w:asciiTheme="minorHAnsi" w:hAnsiTheme="minorHAnsi"/>
                <w:lang w:val="pt-PT"/>
              </w:rPr>
            </w:pPr>
          </w:p>
        </w:tc>
        <w:tc>
          <w:tcPr>
            <w:tcW w:w="708" w:type="dxa"/>
            <w:tcBorders>
              <w:bottom w:val="single" w:sz="4" w:space="0" w:color="auto"/>
            </w:tcBorders>
          </w:tcPr>
          <w:p w14:paraId="7B38FCE9" w14:textId="77777777" w:rsidR="0055494C" w:rsidRPr="005150AA" w:rsidRDefault="0055494C" w:rsidP="00706852">
            <w:pPr>
              <w:spacing w:before="0" w:after="0"/>
              <w:rPr>
                <w:rFonts w:asciiTheme="minorHAnsi" w:hAnsiTheme="minorHAnsi"/>
                <w:lang w:val="pt-PT"/>
              </w:rPr>
            </w:pPr>
          </w:p>
        </w:tc>
        <w:tc>
          <w:tcPr>
            <w:tcW w:w="730" w:type="dxa"/>
            <w:tcBorders>
              <w:bottom w:val="single" w:sz="4" w:space="0" w:color="auto"/>
            </w:tcBorders>
          </w:tcPr>
          <w:p w14:paraId="544B7A25" w14:textId="77777777" w:rsidR="0055494C" w:rsidRPr="005150AA" w:rsidRDefault="0055494C" w:rsidP="00706852">
            <w:pPr>
              <w:spacing w:before="0" w:after="0"/>
              <w:rPr>
                <w:rFonts w:asciiTheme="minorHAnsi" w:hAnsiTheme="minorHAnsi"/>
                <w:lang w:val="pt-PT"/>
              </w:rPr>
            </w:pPr>
          </w:p>
        </w:tc>
        <w:tc>
          <w:tcPr>
            <w:tcW w:w="562" w:type="dxa"/>
            <w:tcBorders>
              <w:bottom w:val="single" w:sz="4" w:space="0" w:color="auto"/>
            </w:tcBorders>
          </w:tcPr>
          <w:p w14:paraId="6E99AEE3" w14:textId="77777777" w:rsidR="0055494C" w:rsidRPr="005150AA" w:rsidRDefault="0055494C" w:rsidP="00706852">
            <w:pPr>
              <w:spacing w:before="0" w:after="0"/>
              <w:rPr>
                <w:rFonts w:asciiTheme="minorHAnsi" w:hAnsiTheme="minorHAnsi"/>
                <w:lang w:val="pt-PT"/>
              </w:rPr>
            </w:pPr>
          </w:p>
        </w:tc>
        <w:tc>
          <w:tcPr>
            <w:tcW w:w="590" w:type="dxa"/>
            <w:tcBorders>
              <w:bottom w:val="single" w:sz="4" w:space="0" w:color="auto"/>
            </w:tcBorders>
          </w:tcPr>
          <w:p w14:paraId="18D72551" w14:textId="77777777" w:rsidR="0055494C" w:rsidRPr="005150AA" w:rsidRDefault="0055494C" w:rsidP="00706852">
            <w:pPr>
              <w:spacing w:before="0" w:after="0"/>
              <w:rPr>
                <w:rFonts w:asciiTheme="minorHAnsi" w:hAnsiTheme="minorHAnsi"/>
                <w:lang w:val="pt-PT"/>
              </w:rPr>
            </w:pPr>
          </w:p>
        </w:tc>
        <w:tc>
          <w:tcPr>
            <w:tcW w:w="702" w:type="dxa"/>
            <w:tcBorders>
              <w:bottom w:val="single" w:sz="4" w:space="0" w:color="auto"/>
            </w:tcBorders>
          </w:tcPr>
          <w:p w14:paraId="10BF48CE" w14:textId="77777777" w:rsidR="0055494C" w:rsidRPr="005150AA" w:rsidRDefault="0055494C" w:rsidP="00706852">
            <w:pPr>
              <w:spacing w:before="0" w:after="0"/>
              <w:rPr>
                <w:rFonts w:asciiTheme="minorHAnsi" w:hAnsiTheme="minorHAnsi"/>
                <w:lang w:val="pt-PT"/>
              </w:rPr>
            </w:pPr>
          </w:p>
        </w:tc>
        <w:tc>
          <w:tcPr>
            <w:tcW w:w="840" w:type="dxa"/>
            <w:tcBorders>
              <w:bottom w:val="single" w:sz="4" w:space="0" w:color="auto"/>
            </w:tcBorders>
          </w:tcPr>
          <w:p w14:paraId="1558B90A" w14:textId="77777777" w:rsidR="0055494C" w:rsidRPr="005150AA" w:rsidRDefault="0055494C" w:rsidP="00706852">
            <w:pPr>
              <w:spacing w:before="0" w:after="0"/>
              <w:rPr>
                <w:rFonts w:asciiTheme="minorHAnsi" w:hAnsiTheme="minorHAnsi"/>
                <w:lang w:val="pt-PT"/>
              </w:rPr>
            </w:pPr>
          </w:p>
        </w:tc>
      </w:tr>
      <w:tr w:rsidR="0055494C" w:rsidRPr="005150AA" w14:paraId="791D4AC9" w14:textId="77777777" w:rsidTr="003E3D11">
        <w:trPr>
          <w:trHeight w:val="20"/>
          <w:tblHeader/>
        </w:trPr>
        <w:tc>
          <w:tcPr>
            <w:tcW w:w="10101" w:type="dxa"/>
            <w:gridSpan w:val="3"/>
            <w:tcBorders>
              <w:bottom w:val="single" w:sz="4" w:space="0" w:color="auto"/>
            </w:tcBorders>
          </w:tcPr>
          <w:p w14:paraId="3E3E8359" w14:textId="76C85795" w:rsidR="0055494C" w:rsidRPr="008C5D54" w:rsidRDefault="005549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Extras din Strategia de Dezvoltare Teritorială/Strategia Integrată de Dezvoltare Urbană/ lista de proiecte prioritare selectate 2021-2027</w:t>
            </w:r>
          </w:p>
        </w:tc>
        <w:tc>
          <w:tcPr>
            <w:tcW w:w="479" w:type="dxa"/>
            <w:tcBorders>
              <w:bottom w:val="single" w:sz="4" w:space="0" w:color="auto"/>
            </w:tcBorders>
          </w:tcPr>
          <w:p w14:paraId="7F41C5F8" w14:textId="77777777" w:rsidR="0055494C" w:rsidRPr="005150AA" w:rsidRDefault="0055494C" w:rsidP="00706852">
            <w:pPr>
              <w:spacing w:before="0" w:after="0"/>
              <w:jc w:val="center"/>
              <w:rPr>
                <w:rFonts w:asciiTheme="minorHAnsi" w:hAnsiTheme="minorHAnsi"/>
                <w:lang w:val="pt-PT"/>
              </w:rPr>
            </w:pPr>
          </w:p>
        </w:tc>
        <w:tc>
          <w:tcPr>
            <w:tcW w:w="484" w:type="dxa"/>
            <w:tcBorders>
              <w:bottom w:val="single" w:sz="4" w:space="0" w:color="auto"/>
            </w:tcBorders>
          </w:tcPr>
          <w:p w14:paraId="1954B6BA" w14:textId="77777777" w:rsidR="0055494C" w:rsidRPr="005150AA" w:rsidRDefault="0055494C" w:rsidP="00706852">
            <w:pPr>
              <w:spacing w:before="0" w:after="0"/>
              <w:rPr>
                <w:rFonts w:asciiTheme="minorHAnsi" w:hAnsiTheme="minorHAnsi"/>
                <w:lang w:val="pt-PT"/>
              </w:rPr>
            </w:pPr>
          </w:p>
        </w:tc>
        <w:tc>
          <w:tcPr>
            <w:tcW w:w="708" w:type="dxa"/>
            <w:tcBorders>
              <w:bottom w:val="single" w:sz="4" w:space="0" w:color="auto"/>
            </w:tcBorders>
          </w:tcPr>
          <w:p w14:paraId="61F2CC51" w14:textId="77777777" w:rsidR="0055494C" w:rsidRPr="005150AA" w:rsidRDefault="0055494C" w:rsidP="00706852">
            <w:pPr>
              <w:spacing w:before="0" w:after="0"/>
              <w:rPr>
                <w:rFonts w:asciiTheme="minorHAnsi" w:hAnsiTheme="minorHAnsi"/>
                <w:lang w:val="pt-PT"/>
              </w:rPr>
            </w:pPr>
          </w:p>
        </w:tc>
        <w:tc>
          <w:tcPr>
            <w:tcW w:w="730" w:type="dxa"/>
            <w:tcBorders>
              <w:bottom w:val="single" w:sz="4" w:space="0" w:color="auto"/>
            </w:tcBorders>
          </w:tcPr>
          <w:p w14:paraId="3A953BF5" w14:textId="77777777" w:rsidR="0055494C" w:rsidRPr="005150AA" w:rsidRDefault="0055494C" w:rsidP="00706852">
            <w:pPr>
              <w:spacing w:before="0" w:after="0"/>
              <w:rPr>
                <w:rFonts w:asciiTheme="minorHAnsi" w:hAnsiTheme="minorHAnsi"/>
                <w:lang w:val="pt-PT"/>
              </w:rPr>
            </w:pPr>
          </w:p>
        </w:tc>
        <w:tc>
          <w:tcPr>
            <w:tcW w:w="562" w:type="dxa"/>
            <w:tcBorders>
              <w:bottom w:val="single" w:sz="4" w:space="0" w:color="auto"/>
            </w:tcBorders>
          </w:tcPr>
          <w:p w14:paraId="0A29FB80" w14:textId="77777777" w:rsidR="0055494C" w:rsidRPr="005150AA" w:rsidRDefault="0055494C" w:rsidP="00706852">
            <w:pPr>
              <w:spacing w:before="0" w:after="0"/>
              <w:rPr>
                <w:rFonts w:asciiTheme="minorHAnsi" w:hAnsiTheme="minorHAnsi"/>
                <w:lang w:val="pt-PT"/>
              </w:rPr>
            </w:pPr>
          </w:p>
        </w:tc>
        <w:tc>
          <w:tcPr>
            <w:tcW w:w="590" w:type="dxa"/>
            <w:tcBorders>
              <w:bottom w:val="single" w:sz="4" w:space="0" w:color="auto"/>
            </w:tcBorders>
          </w:tcPr>
          <w:p w14:paraId="07A21AA5" w14:textId="77777777" w:rsidR="0055494C" w:rsidRPr="005150AA" w:rsidRDefault="0055494C" w:rsidP="00706852">
            <w:pPr>
              <w:spacing w:before="0" w:after="0"/>
              <w:rPr>
                <w:rFonts w:asciiTheme="minorHAnsi" w:hAnsiTheme="minorHAnsi"/>
                <w:lang w:val="pt-PT"/>
              </w:rPr>
            </w:pPr>
          </w:p>
        </w:tc>
        <w:tc>
          <w:tcPr>
            <w:tcW w:w="702" w:type="dxa"/>
            <w:tcBorders>
              <w:bottom w:val="single" w:sz="4" w:space="0" w:color="auto"/>
            </w:tcBorders>
          </w:tcPr>
          <w:p w14:paraId="70E4E7CE" w14:textId="77777777" w:rsidR="0055494C" w:rsidRPr="005150AA" w:rsidRDefault="0055494C" w:rsidP="00706852">
            <w:pPr>
              <w:spacing w:before="0" w:after="0"/>
              <w:rPr>
                <w:rFonts w:asciiTheme="minorHAnsi" w:hAnsiTheme="minorHAnsi"/>
                <w:lang w:val="pt-PT"/>
              </w:rPr>
            </w:pPr>
          </w:p>
        </w:tc>
        <w:tc>
          <w:tcPr>
            <w:tcW w:w="840" w:type="dxa"/>
            <w:tcBorders>
              <w:bottom w:val="single" w:sz="4" w:space="0" w:color="auto"/>
            </w:tcBorders>
          </w:tcPr>
          <w:p w14:paraId="189DCF10" w14:textId="77777777" w:rsidR="0055494C" w:rsidRPr="005150AA" w:rsidRDefault="0055494C" w:rsidP="00706852">
            <w:pPr>
              <w:spacing w:before="0" w:after="0"/>
              <w:rPr>
                <w:rFonts w:asciiTheme="minorHAnsi" w:hAnsiTheme="minorHAnsi"/>
                <w:lang w:val="pt-PT"/>
              </w:rPr>
            </w:pPr>
          </w:p>
        </w:tc>
      </w:tr>
      <w:tr w:rsidR="0055494C" w:rsidRPr="005150AA" w14:paraId="385705C6" w14:textId="77777777" w:rsidTr="003E3D11">
        <w:trPr>
          <w:trHeight w:val="20"/>
          <w:tblHeader/>
        </w:trPr>
        <w:tc>
          <w:tcPr>
            <w:tcW w:w="10101" w:type="dxa"/>
            <w:gridSpan w:val="3"/>
            <w:tcBorders>
              <w:bottom w:val="single" w:sz="4" w:space="0" w:color="auto"/>
            </w:tcBorders>
          </w:tcPr>
          <w:p w14:paraId="56A7F419" w14:textId="0875E80D" w:rsidR="0055494C" w:rsidRPr="008C5D54" w:rsidRDefault="005549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Tabel centralizator privind justificarea costurilor</w:t>
            </w:r>
          </w:p>
        </w:tc>
        <w:tc>
          <w:tcPr>
            <w:tcW w:w="479" w:type="dxa"/>
            <w:tcBorders>
              <w:bottom w:val="single" w:sz="4" w:space="0" w:color="auto"/>
            </w:tcBorders>
          </w:tcPr>
          <w:p w14:paraId="044C386E" w14:textId="77777777" w:rsidR="0055494C" w:rsidRPr="005150AA" w:rsidRDefault="0055494C" w:rsidP="00706852">
            <w:pPr>
              <w:spacing w:before="0" w:after="0"/>
              <w:jc w:val="center"/>
              <w:rPr>
                <w:rFonts w:asciiTheme="minorHAnsi" w:hAnsiTheme="minorHAnsi"/>
                <w:lang w:val="pt-PT"/>
              </w:rPr>
            </w:pPr>
          </w:p>
        </w:tc>
        <w:tc>
          <w:tcPr>
            <w:tcW w:w="484" w:type="dxa"/>
            <w:tcBorders>
              <w:bottom w:val="single" w:sz="4" w:space="0" w:color="auto"/>
            </w:tcBorders>
          </w:tcPr>
          <w:p w14:paraId="7B1D832A" w14:textId="77777777" w:rsidR="0055494C" w:rsidRPr="005150AA" w:rsidRDefault="0055494C" w:rsidP="00706852">
            <w:pPr>
              <w:spacing w:before="0" w:after="0"/>
              <w:rPr>
                <w:rFonts w:asciiTheme="minorHAnsi" w:hAnsiTheme="minorHAnsi"/>
                <w:lang w:val="pt-PT"/>
              </w:rPr>
            </w:pPr>
          </w:p>
        </w:tc>
        <w:tc>
          <w:tcPr>
            <w:tcW w:w="708" w:type="dxa"/>
            <w:tcBorders>
              <w:bottom w:val="single" w:sz="4" w:space="0" w:color="auto"/>
            </w:tcBorders>
          </w:tcPr>
          <w:p w14:paraId="363DCCBB" w14:textId="77777777" w:rsidR="0055494C" w:rsidRPr="005150AA" w:rsidRDefault="0055494C" w:rsidP="00706852">
            <w:pPr>
              <w:spacing w:before="0" w:after="0"/>
              <w:rPr>
                <w:rFonts w:asciiTheme="minorHAnsi" w:hAnsiTheme="minorHAnsi"/>
                <w:lang w:val="pt-PT"/>
              </w:rPr>
            </w:pPr>
          </w:p>
        </w:tc>
        <w:tc>
          <w:tcPr>
            <w:tcW w:w="730" w:type="dxa"/>
            <w:tcBorders>
              <w:bottom w:val="single" w:sz="4" w:space="0" w:color="auto"/>
            </w:tcBorders>
          </w:tcPr>
          <w:p w14:paraId="7BE4001D" w14:textId="77777777" w:rsidR="0055494C" w:rsidRPr="005150AA" w:rsidRDefault="0055494C" w:rsidP="00706852">
            <w:pPr>
              <w:spacing w:before="0" w:after="0"/>
              <w:rPr>
                <w:rFonts w:asciiTheme="minorHAnsi" w:hAnsiTheme="minorHAnsi"/>
                <w:lang w:val="pt-PT"/>
              </w:rPr>
            </w:pPr>
          </w:p>
        </w:tc>
        <w:tc>
          <w:tcPr>
            <w:tcW w:w="562" w:type="dxa"/>
            <w:tcBorders>
              <w:bottom w:val="single" w:sz="4" w:space="0" w:color="auto"/>
            </w:tcBorders>
          </w:tcPr>
          <w:p w14:paraId="74E56519" w14:textId="77777777" w:rsidR="0055494C" w:rsidRPr="005150AA" w:rsidRDefault="0055494C" w:rsidP="00706852">
            <w:pPr>
              <w:spacing w:before="0" w:after="0"/>
              <w:rPr>
                <w:rFonts w:asciiTheme="minorHAnsi" w:hAnsiTheme="minorHAnsi"/>
                <w:lang w:val="pt-PT"/>
              </w:rPr>
            </w:pPr>
          </w:p>
        </w:tc>
        <w:tc>
          <w:tcPr>
            <w:tcW w:w="590" w:type="dxa"/>
            <w:tcBorders>
              <w:bottom w:val="single" w:sz="4" w:space="0" w:color="auto"/>
            </w:tcBorders>
          </w:tcPr>
          <w:p w14:paraId="1F6466FF" w14:textId="77777777" w:rsidR="0055494C" w:rsidRPr="005150AA" w:rsidRDefault="0055494C" w:rsidP="00706852">
            <w:pPr>
              <w:spacing w:before="0" w:after="0"/>
              <w:rPr>
                <w:rFonts w:asciiTheme="minorHAnsi" w:hAnsiTheme="minorHAnsi"/>
                <w:lang w:val="pt-PT"/>
              </w:rPr>
            </w:pPr>
          </w:p>
        </w:tc>
        <w:tc>
          <w:tcPr>
            <w:tcW w:w="702" w:type="dxa"/>
            <w:tcBorders>
              <w:bottom w:val="single" w:sz="4" w:space="0" w:color="auto"/>
            </w:tcBorders>
          </w:tcPr>
          <w:p w14:paraId="69D0024D" w14:textId="77777777" w:rsidR="0055494C" w:rsidRPr="005150AA" w:rsidRDefault="0055494C" w:rsidP="00706852">
            <w:pPr>
              <w:spacing w:before="0" w:after="0"/>
              <w:rPr>
                <w:rFonts w:asciiTheme="minorHAnsi" w:hAnsiTheme="minorHAnsi"/>
                <w:lang w:val="pt-PT"/>
              </w:rPr>
            </w:pPr>
          </w:p>
        </w:tc>
        <w:tc>
          <w:tcPr>
            <w:tcW w:w="840" w:type="dxa"/>
            <w:tcBorders>
              <w:bottom w:val="single" w:sz="4" w:space="0" w:color="auto"/>
            </w:tcBorders>
          </w:tcPr>
          <w:p w14:paraId="6BF5309E" w14:textId="77777777" w:rsidR="0055494C" w:rsidRPr="005150AA" w:rsidRDefault="0055494C" w:rsidP="00706852">
            <w:pPr>
              <w:spacing w:before="0" w:after="0"/>
              <w:rPr>
                <w:rFonts w:asciiTheme="minorHAnsi" w:hAnsiTheme="minorHAnsi"/>
                <w:lang w:val="pt-PT"/>
              </w:rPr>
            </w:pPr>
          </w:p>
        </w:tc>
      </w:tr>
      <w:tr w:rsidR="0055494C" w:rsidRPr="005150AA" w14:paraId="4AAD0EC4" w14:textId="77777777" w:rsidTr="003E3D11">
        <w:trPr>
          <w:trHeight w:val="20"/>
          <w:tblHeader/>
        </w:trPr>
        <w:tc>
          <w:tcPr>
            <w:tcW w:w="10101" w:type="dxa"/>
            <w:gridSpan w:val="3"/>
            <w:tcBorders>
              <w:bottom w:val="single" w:sz="4" w:space="0" w:color="auto"/>
            </w:tcBorders>
          </w:tcPr>
          <w:p w14:paraId="39728DDC" w14:textId="56A6C73A" w:rsidR="0055494C" w:rsidRPr="008C5D54" w:rsidRDefault="005549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Modelul K - Bugetul proiectului și sursele de finanţare</w:t>
            </w:r>
          </w:p>
        </w:tc>
        <w:tc>
          <w:tcPr>
            <w:tcW w:w="479" w:type="dxa"/>
            <w:tcBorders>
              <w:bottom w:val="single" w:sz="4" w:space="0" w:color="auto"/>
            </w:tcBorders>
          </w:tcPr>
          <w:p w14:paraId="7AB8F28E" w14:textId="77777777" w:rsidR="0055494C" w:rsidRPr="005150AA" w:rsidRDefault="0055494C" w:rsidP="00706852">
            <w:pPr>
              <w:spacing w:before="0" w:after="0"/>
              <w:jc w:val="center"/>
              <w:rPr>
                <w:rFonts w:asciiTheme="minorHAnsi" w:hAnsiTheme="minorHAnsi"/>
                <w:lang w:val="pt-PT"/>
              </w:rPr>
            </w:pPr>
          </w:p>
        </w:tc>
        <w:tc>
          <w:tcPr>
            <w:tcW w:w="484" w:type="dxa"/>
            <w:tcBorders>
              <w:bottom w:val="single" w:sz="4" w:space="0" w:color="auto"/>
            </w:tcBorders>
          </w:tcPr>
          <w:p w14:paraId="243E3649" w14:textId="77777777" w:rsidR="0055494C" w:rsidRPr="005150AA" w:rsidRDefault="0055494C" w:rsidP="00706852">
            <w:pPr>
              <w:spacing w:before="0" w:after="0"/>
              <w:rPr>
                <w:rFonts w:asciiTheme="minorHAnsi" w:hAnsiTheme="minorHAnsi"/>
                <w:lang w:val="pt-PT"/>
              </w:rPr>
            </w:pPr>
          </w:p>
        </w:tc>
        <w:tc>
          <w:tcPr>
            <w:tcW w:w="708" w:type="dxa"/>
            <w:tcBorders>
              <w:bottom w:val="single" w:sz="4" w:space="0" w:color="auto"/>
            </w:tcBorders>
          </w:tcPr>
          <w:p w14:paraId="01B55C60" w14:textId="77777777" w:rsidR="0055494C" w:rsidRPr="005150AA" w:rsidRDefault="0055494C" w:rsidP="00706852">
            <w:pPr>
              <w:spacing w:before="0" w:after="0"/>
              <w:rPr>
                <w:rFonts w:asciiTheme="minorHAnsi" w:hAnsiTheme="minorHAnsi"/>
                <w:lang w:val="pt-PT"/>
              </w:rPr>
            </w:pPr>
          </w:p>
        </w:tc>
        <w:tc>
          <w:tcPr>
            <w:tcW w:w="730" w:type="dxa"/>
            <w:tcBorders>
              <w:bottom w:val="single" w:sz="4" w:space="0" w:color="auto"/>
            </w:tcBorders>
          </w:tcPr>
          <w:p w14:paraId="25A577CA" w14:textId="77777777" w:rsidR="0055494C" w:rsidRPr="005150AA" w:rsidRDefault="0055494C" w:rsidP="00706852">
            <w:pPr>
              <w:spacing w:before="0" w:after="0"/>
              <w:rPr>
                <w:rFonts w:asciiTheme="minorHAnsi" w:hAnsiTheme="minorHAnsi"/>
                <w:lang w:val="pt-PT"/>
              </w:rPr>
            </w:pPr>
          </w:p>
        </w:tc>
        <w:tc>
          <w:tcPr>
            <w:tcW w:w="562" w:type="dxa"/>
            <w:tcBorders>
              <w:bottom w:val="single" w:sz="4" w:space="0" w:color="auto"/>
            </w:tcBorders>
          </w:tcPr>
          <w:p w14:paraId="57F13A9A" w14:textId="77777777" w:rsidR="0055494C" w:rsidRPr="005150AA" w:rsidRDefault="0055494C" w:rsidP="00706852">
            <w:pPr>
              <w:spacing w:before="0" w:after="0"/>
              <w:rPr>
                <w:rFonts w:asciiTheme="minorHAnsi" w:hAnsiTheme="minorHAnsi"/>
                <w:lang w:val="pt-PT"/>
              </w:rPr>
            </w:pPr>
          </w:p>
        </w:tc>
        <w:tc>
          <w:tcPr>
            <w:tcW w:w="590" w:type="dxa"/>
            <w:tcBorders>
              <w:bottom w:val="single" w:sz="4" w:space="0" w:color="auto"/>
            </w:tcBorders>
          </w:tcPr>
          <w:p w14:paraId="5C621BF5" w14:textId="77777777" w:rsidR="0055494C" w:rsidRPr="005150AA" w:rsidRDefault="0055494C" w:rsidP="00706852">
            <w:pPr>
              <w:spacing w:before="0" w:after="0"/>
              <w:rPr>
                <w:rFonts w:asciiTheme="minorHAnsi" w:hAnsiTheme="minorHAnsi"/>
                <w:lang w:val="pt-PT"/>
              </w:rPr>
            </w:pPr>
          </w:p>
        </w:tc>
        <w:tc>
          <w:tcPr>
            <w:tcW w:w="702" w:type="dxa"/>
            <w:tcBorders>
              <w:bottom w:val="single" w:sz="4" w:space="0" w:color="auto"/>
            </w:tcBorders>
          </w:tcPr>
          <w:p w14:paraId="3AD76311" w14:textId="77777777" w:rsidR="0055494C" w:rsidRPr="005150AA" w:rsidRDefault="0055494C" w:rsidP="00706852">
            <w:pPr>
              <w:spacing w:before="0" w:after="0"/>
              <w:rPr>
                <w:rFonts w:asciiTheme="minorHAnsi" w:hAnsiTheme="minorHAnsi"/>
                <w:lang w:val="pt-PT"/>
              </w:rPr>
            </w:pPr>
          </w:p>
        </w:tc>
        <w:tc>
          <w:tcPr>
            <w:tcW w:w="840" w:type="dxa"/>
            <w:tcBorders>
              <w:bottom w:val="single" w:sz="4" w:space="0" w:color="auto"/>
            </w:tcBorders>
          </w:tcPr>
          <w:p w14:paraId="74004D94" w14:textId="77777777" w:rsidR="0055494C" w:rsidRPr="005150AA" w:rsidRDefault="0055494C" w:rsidP="00706852">
            <w:pPr>
              <w:spacing w:before="0" w:after="0"/>
              <w:rPr>
                <w:rFonts w:asciiTheme="minorHAnsi" w:hAnsiTheme="minorHAnsi"/>
                <w:lang w:val="pt-PT"/>
              </w:rPr>
            </w:pPr>
          </w:p>
        </w:tc>
      </w:tr>
      <w:tr w:rsidR="0055494C" w:rsidRPr="005150AA" w14:paraId="01000966" w14:textId="77777777" w:rsidTr="003E3D11">
        <w:trPr>
          <w:trHeight w:val="20"/>
          <w:tblHeader/>
        </w:trPr>
        <w:tc>
          <w:tcPr>
            <w:tcW w:w="10101" w:type="dxa"/>
            <w:gridSpan w:val="3"/>
            <w:tcBorders>
              <w:bottom w:val="single" w:sz="4" w:space="0" w:color="auto"/>
            </w:tcBorders>
          </w:tcPr>
          <w:p w14:paraId="6519423E" w14:textId="079C8C31" w:rsidR="0055494C" w:rsidRPr="008C5D54" w:rsidRDefault="005549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Planul de marketing, daca e cazul</w:t>
            </w:r>
          </w:p>
        </w:tc>
        <w:tc>
          <w:tcPr>
            <w:tcW w:w="479" w:type="dxa"/>
            <w:tcBorders>
              <w:bottom w:val="single" w:sz="4" w:space="0" w:color="auto"/>
            </w:tcBorders>
          </w:tcPr>
          <w:p w14:paraId="150F3E0F" w14:textId="77777777" w:rsidR="0055494C" w:rsidRPr="005150AA" w:rsidRDefault="0055494C" w:rsidP="00706852">
            <w:pPr>
              <w:spacing w:before="0" w:after="0"/>
              <w:jc w:val="center"/>
              <w:rPr>
                <w:rFonts w:asciiTheme="minorHAnsi" w:hAnsiTheme="minorHAnsi"/>
                <w:lang w:val="pt-PT"/>
              </w:rPr>
            </w:pPr>
          </w:p>
        </w:tc>
        <w:tc>
          <w:tcPr>
            <w:tcW w:w="484" w:type="dxa"/>
            <w:tcBorders>
              <w:bottom w:val="single" w:sz="4" w:space="0" w:color="auto"/>
            </w:tcBorders>
          </w:tcPr>
          <w:p w14:paraId="04CC90C2" w14:textId="77777777" w:rsidR="0055494C" w:rsidRPr="005150AA" w:rsidRDefault="0055494C" w:rsidP="00706852">
            <w:pPr>
              <w:spacing w:before="0" w:after="0"/>
              <w:rPr>
                <w:rFonts w:asciiTheme="minorHAnsi" w:hAnsiTheme="minorHAnsi"/>
                <w:lang w:val="pt-PT"/>
              </w:rPr>
            </w:pPr>
          </w:p>
        </w:tc>
        <w:tc>
          <w:tcPr>
            <w:tcW w:w="708" w:type="dxa"/>
            <w:tcBorders>
              <w:bottom w:val="single" w:sz="4" w:space="0" w:color="auto"/>
            </w:tcBorders>
          </w:tcPr>
          <w:p w14:paraId="36DA04A5" w14:textId="77777777" w:rsidR="0055494C" w:rsidRPr="005150AA" w:rsidRDefault="0055494C" w:rsidP="00706852">
            <w:pPr>
              <w:spacing w:before="0" w:after="0"/>
              <w:rPr>
                <w:rFonts w:asciiTheme="minorHAnsi" w:hAnsiTheme="minorHAnsi"/>
                <w:lang w:val="pt-PT"/>
              </w:rPr>
            </w:pPr>
          </w:p>
        </w:tc>
        <w:tc>
          <w:tcPr>
            <w:tcW w:w="730" w:type="dxa"/>
            <w:tcBorders>
              <w:bottom w:val="single" w:sz="4" w:space="0" w:color="auto"/>
            </w:tcBorders>
          </w:tcPr>
          <w:p w14:paraId="64F1012F" w14:textId="77777777" w:rsidR="0055494C" w:rsidRPr="005150AA" w:rsidRDefault="0055494C" w:rsidP="00706852">
            <w:pPr>
              <w:spacing w:before="0" w:after="0"/>
              <w:rPr>
                <w:rFonts w:asciiTheme="minorHAnsi" w:hAnsiTheme="minorHAnsi"/>
                <w:lang w:val="pt-PT"/>
              </w:rPr>
            </w:pPr>
          </w:p>
        </w:tc>
        <w:tc>
          <w:tcPr>
            <w:tcW w:w="562" w:type="dxa"/>
            <w:tcBorders>
              <w:bottom w:val="single" w:sz="4" w:space="0" w:color="auto"/>
            </w:tcBorders>
          </w:tcPr>
          <w:p w14:paraId="0CC760B6" w14:textId="77777777" w:rsidR="0055494C" w:rsidRPr="005150AA" w:rsidRDefault="0055494C" w:rsidP="00706852">
            <w:pPr>
              <w:spacing w:before="0" w:after="0"/>
              <w:rPr>
                <w:rFonts w:asciiTheme="minorHAnsi" w:hAnsiTheme="minorHAnsi"/>
                <w:lang w:val="pt-PT"/>
              </w:rPr>
            </w:pPr>
          </w:p>
        </w:tc>
        <w:tc>
          <w:tcPr>
            <w:tcW w:w="590" w:type="dxa"/>
            <w:tcBorders>
              <w:bottom w:val="single" w:sz="4" w:space="0" w:color="auto"/>
            </w:tcBorders>
          </w:tcPr>
          <w:p w14:paraId="57D5EA87" w14:textId="77777777" w:rsidR="0055494C" w:rsidRPr="005150AA" w:rsidRDefault="0055494C" w:rsidP="00706852">
            <w:pPr>
              <w:spacing w:before="0" w:after="0"/>
              <w:rPr>
                <w:rFonts w:asciiTheme="minorHAnsi" w:hAnsiTheme="minorHAnsi"/>
                <w:lang w:val="pt-PT"/>
              </w:rPr>
            </w:pPr>
          </w:p>
        </w:tc>
        <w:tc>
          <w:tcPr>
            <w:tcW w:w="702" w:type="dxa"/>
            <w:tcBorders>
              <w:bottom w:val="single" w:sz="4" w:space="0" w:color="auto"/>
            </w:tcBorders>
          </w:tcPr>
          <w:p w14:paraId="449310AA" w14:textId="77777777" w:rsidR="0055494C" w:rsidRPr="005150AA" w:rsidRDefault="0055494C" w:rsidP="00706852">
            <w:pPr>
              <w:spacing w:before="0" w:after="0"/>
              <w:rPr>
                <w:rFonts w:asciiTheme="minorHAnsi" w:hAnsiTheme="minorHAnsi"/>
                <w:lang w:val="pt-PT"/>
              </w:rPr>
            </w:pPr>
          </w:p>
        </w:tc>
        <w:tc>
          <w:tcPr>
            <w:tcW w:w="840" w:type="dxa"/>
            <w:tcBorders>
              <w:bottom w:val="single" w:sz="4" w:space="0" w:color="auto"/>
            </w:tcBorders>
          </w:tcPr>
          <w:p w14:paraId="58F31882" w14:textId="77777777" w:rsidR="0055494C" w:rsidRPr="005150AA" w:rsidRDefault="0055494C" w:rsidP="00706852">
            <w:pPr>
              <w:spacing w:before="0" w:after="0"/>
              <w:rPr>
                <w:rFonts w:asciiTheme="minorHAnsi" w:hAnsiTheme="minorHAnsi"/>
                <w:lang w:val="pt-PT"/>
              </w:rPr>
            </w:pPr>
          </w:p>
        </w:tc>
      </w:tr>
      <w:tr w:rsidR="0055494C" w:rsidRPr="005150AA" w14:paraId="3CD1FD16" w14:textId="77777777" w:rsidTr="003E3D11">
        <w:trPr>
          <w:trHeight w:val="20"/>
          <w:tblHeader/>
        </w:trPr>
        <w:tc>
          <w:tcPr>
            <w:tcW w:w="10101" w:type="dxa"/>
            <w:gridSpan w:val="3"/>
            <w:tcBorders>
              <w:bottom w:val="single" w:sz="4" w:space="0" w:color="auto"/>
            </w:tcBorders>
          </w:tcPr>
          <w:p w14:paraId="66A83F7F" w14:textId="6CB44BA5" w:rsidR="0055494C" w:rsidRPr="008C5D54" w:rsidRDefault="005549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Avizul Ministerului Culturii pentru documentaţia tehnico-economică depusă, în cazul intervenţiilor asupra monumentelor istorice</w:t>
            </w:r>
          </w:p>
        </w:tc>
        <w:tc>
          <w:tcPr>
            <w:tcW w:w="479" w:type="dxa"/>
            <w:tcBorders>
              <w:bottom w:val="single" w:sz="4" w:space="0" w:color="auto"/>
            </w:tcBorders>
          </w:tcPr>
          <w:p w14:paraId="5F98D3F6" w14:textId="77777777" w:rsidR="0055494C" w:rsidRPr="005150AA" w:rsidRDefault="0055494C" w:rsidP="00706852">
            <w:pPr>
              <w:spacing w:before="0" w:after="0"/>
              <w:jc w:val="center"/>
              <w:rPr>
                <w:rFonts w:asciiTheme="minorHAnsi" w:hAnsiTheme="minorHAnsi"/>
                <w:lang w:val="pt-PT"/>
              </w:rPr>
            </w:pPr>
          </w:p>
        </w:tc>
        <w:tc>
          <w:tcPr>
            <w:tcW w:w="484" w:type="dxa"/>
            <w:tcBorders>
              <w:bottom w:val="single" w:sz="4" w:space="0" w:color="auto"/>
            </w:tcBorders>
          </w:tcPr>
          <w:p w14:paraId="050862A2" w14:textId="77777777" w:rsidR="0055494C" w:rsidRPr="005150AA" w:rsidRDefault="0055494C" w:rsidP="00706852">
            <w:pPr>
              <w:spacing w:before="0" w:after="0"/>
              <w:rPr>
                <w:rFonts w:asciiTheme="minorHAnsi" w:hAnsiTheme="minorHAnsi"/>
                <w:lang w:val="pt-PT"/>
              </w:rPr>
            </w:pPr>
          </w:p>
        </w:tc>
        <w:tc>
          <w:tcPr>
            <w:tcW w:w="708" w:type="dxa"/>
            <w:tcBorders>
              <w:bottom w:val="single" w:sz="4" w:space="0" w:color="auto"/>
            </w:tcBorders>
          </w:tcPr>
          <w:p w14:paraId="2DBC814C" w14:textId="77777777" w:rsidR="0055494C" w:rsidRPr="005150AA" w:rsidRDefault="0055494C" w:rsidP="00706852">
            <w:pPr>
              <w:spacing w:before="0" w:after="0"/>
              <w:rPr>
                <w:rFonts w:asciiTheme="minorHAnsi" w:hAnsiTheme="minorHAnsi"/>
                <w:lang w:val="pt-PT"/>
              </w:rPr>
            </w:pPr>
          </w:p>
        </w:tc>
        <w:tc>
          <w:tcPr>
            <w:tcW w:w="730" w:type="dxa"/>
            <w:tcBorders>
              <w:bottom w:val="single" w:sz="4" w:space="0" w:color="auto"/>
            </w:tcBorders>
          </w:tcPr>
          <w:p w14:paraId="33B90D0A" w14:textId="77777777" w:rsidR="0055494C" w:rsidRPr="005150AA" w:rsidRDefault="0055494C" w:rsidP="00706852">
            <w:pPr>
              <w:spacing w:before="0" w:after="0"/>
              <w:rPr>
                <w:rFonts w:asciiTheme="minorHAnsi" w:hAnsiTheme="minorHAnsi"/>
                <w:lang w:val="pt-PT"/>
              </w:rPr>
            </w:pPr>
          </w:p>
        </w:tc>
        <w:tc>
          <w:tcPr>
            <w:tcW w:w="562" w:type="dxa"/>
            <w:tcBorders>
              <w:bottom w:val="single" w:sz="4" w:space="0" w:color="auto"/>
            </w:tcBorders>
          </w:tcPr>
          <w:p w14:paraId="5D35F699" w14:textId="77777777" w:rsidR="0055494C" w:rsidRPr="005150AA" w:rsidRDefault="0055494C" w:rsidP="00706852">
            <w:pPr>
              <w:spacing w:before="0" w:after="0"/>
              <w:rPr>
                <w:rFonts w:asciiTheme="minorHAnsi" w:hAnsiTheme="minorHAnsi"/>
                <w:lang w:val="pt-PT"/>
              </w:rPr>
            </w:pPr>
          </w:p>
        </w:tc>
        <w:tc>
          <w:tcPr>
            <w:tcW w:w="590" w:type="dxa"/>
            <w:tcBorders>
              <w:bottom w:val="single" w:sz="4" w:space="0" w:color="auto"/>
            </w:tcBorders>
          </w:tcPr>
          <w:p w14:paraId="7A422DBC" w14:textId="77777777" w:rsidR="0055494C" w:rsidRPr="005150AA" w:rsidRDefault="0055494C" w:rsidP="00706852">
            <w:pPr>
              <w:spacing w:before="0" w:after="0"/>
              <w:rPr>
                <w:rFonts w:asciiTheme="minorHAnsi" w:hAnsiTheme="minorHAnsi"/>
                <w:lang w:val="pt-PT"/>
              </w:rPr>
            </w:pPr>
          </w:p>
        </w:tc>
        <w:tc>
          <w:tcPr>
            <w:tcW w:w="702" w:type="dxa"/>
            <w:tcBorders>
              <w:bottom w:val="single" w:sz="4" w:space="0" w:color="auto"/>
            </w:tcBorders>
          </w:tcPr>
          <w:p w14:paraId="57E1838D" w14:textId="77777777" w:rsidR="0055494C" w:rsidRPr="005150AA" w:rsidRDefault="0055494C" w:rsidP="00706852">
            <w:pPr>
              <w:spacing w:before="0" w:after="0"/>
              <w:rPr>
                <w:rFonts w:asciiTheme="minorHAnsi" w:hAnsiTheme="minorHAnsi"/>
                <w:lang w:val="pt-PT"/>
              </w:rPr>
            </w:pPr>
          </w:p>
        </w:tc>
        <w:tc>
          <w:tcPr>
            <w:tcW w:w="840" w:type="dxa"/>
            <w:tcBorders>
              <w:bottom w:val="single" w:sz="4" w:space="0" w:color="auto"/>
            </w:tcBorders>
          </w:tcPr>
          <w:p w14:paraId="0180949D" w14:textId="77777777" w:rsidR="0055494C" w:rsidRPr="005150AA" w:rsidRDefault="0055494C" w:rsidP="00706852">
            <w:pPr>
              <w:spacing w:before="0" w:after="0"/>
              <w:rPr>
                <w:rFonts w:asciiTheme="minorHAnsi" w:hAnsiTheme="minorHAnsi"/>
                <w:lang w:val="pt-PT"/>
              </w:rPr>
            </w:pPr>
          </w:p>
        </w:tc>
      </w:tr>
      <w:tr w:rsidR="0055494C" w:rsidRPr="005150AA" w14:paraId="6100172E" w14:textId="77777777" w:rsidTr="003E3D11">
        <w:trPr>
          <w:trHeight w:val="20"/>
          <w:tblHeader/>
        </w:trPr>
        <w:tc>
          <w:tcPr>
            <w:tcW w:w="10101" w:type="dxa"/>
            <w:gridSpan w:val="3"/>
            <w:tcBorders>
              <w:bottom w:val="single" w:sz="4" w:space="0" w:color="auto"/>
            </w:tcBorders>
          </w:tcPr>
          <w:p w14:paraId="256C1FEC" w14:textId="175C3B47" w:rsidR="0055494C" w:rsidRPr="008C5D54" w:rsidRDefault="008C5D54"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Ordinul de clasare a monumentului istoric emis de ministrul culturii cu identificarea/marcarea nr. crt/codului LMI/denumirea/localitatea/adresa/datarea</w:t>
            </w:r>
          </w:p>
        </w:tc>
        <w:tc>
          <w:tcPr>
            <w:tcW w:w="479" w:type="dxa"/>
            <w:tcBorders>
              <w:bottom w:val="single" w:sz="4" w:space="0" w:color="auto"/>
            </w:tcBorders>
          </w:tcPr>
          <w:p w14:paraId="401164B2" w14:textId="77777777" w:rsidR="0055494C" w:rsidRPr="005150AA" w:rsidRDefault="0055494C" w:rsidP="00706852">
            <w:pPr>
              <w:spacing w:before="0" w:after="0"/>
              <w:jc w:val="center"/>
              <w:rPr>
                <w:rFonts w:asciiTheme="minorHAnsi" w:hAnsiTheme="minorHAnsi"/>
                <w:lang w:val="pt-PT"/>
              </w:rPr>
            </w:pPr>
          </w:p>
        </w:tc>
        <w:tc>
          <w:tcPr>
            <w:tcW w:w="484" w:type="dxa"/>
            <w:tcBorders>
              <w:bottom w:val="single" w:sz="4" w:space="0" w:color="auto"/>
            </w:tcBorders>
          </w:tcPr>
          <w:p w14:paraId="7650D0D6" w14:textId="77777777" w:rsidR="0055494C" w:rsidRPr="005150AA" w:rsidRDefault="0055494C" w:rsidP="00706852">
            <w:pPr>
              <w:spacing w:before="0" w:after="0"/>
              <w:rPr>
                <w:rFonts w:asciiTheme="minorHAnsi" w:hAnsiTheme="minorHAnsi"/>
                <w:lang w:val="pt-PT"/>
              </w:rPr>
            </w:pPr>
          </w:p>
        </w:tc>
        <w:tc>
          <w:tcPr>
            <w:tcW w:w="708" w:type="dxa"/>
            <w:tcBorders>
              <w:bottom w:val="single" w:sz="4" w:space="0" w:color="auto"/>
            </w:tcBorders>
          </w:tcPr>
          <w:p w14:paraId="15688939" w14:textId="77777777" w:rsidR="0055494C" w:rsidRPr="005150AA" w:rsidRDefault="0055494C" w:rsidP="00706852">
            <w:pPr>
              <w:spacing w:before="0" w:after="0"/>
              <w:rPr>
                <w:rFonts w:asciiTheme="minorHAnsi" w:hAnsiTheme="minorHAnsi"/>
                <w:lang w:val="pt-PT"/>
              </w:rPr>
            </w:pPr>
          </w:p>
        </w:tc>
        <w:tc>
          <w:tcPr>
            <w:tcW w:w="730" w:type="dxa"/>
            <w:tcBorders>
              <w:bottom w:val="single" w:sz="4" w:space="0" w:color="auto"/>
            </w:tcBorders>
          </w:tcPr>
          <w:p w14:paraId="6664FD56" w14:textId="77777777" w:rsidR="0055494C" w:rsidRPr="005150AA" w:rsidRDefault="0055494C" w:rsidP="00706852">
            <w:pPr>
              <w:spacing w:before="0" w:after="0"/>
              <w:rPr>
                <w:rFonts w:asciiTheme="minorHAnsi" w:hAnsiTheme="minorHAnsi"/>
                <w:lang w:val="pt-PT"/>
              </w:rPr>
            </w:pPr>
          </w:p>
        </w:tc>
        <w:tc>
          <w:tcPr>
            <w:tcW w:w="562" w:type="dxa"/>
            <w:tcBorders>
              <w:bottom w:val="single" w:sz="4" w:space="0" w:color="auto"/>
            </w:tcBorders>
          </w:tcPr>
          <w:p w14:paraId="4B57BDD5" w14:textId="77777777" w:rsidR="0055494C" w:rsidRPr="005150AA" w:rsidRDefault="0055494C" w:rsidP="00706852">
            <w:pPr>
              <w:spacing w:before="0" w:after="0"/>
              <w:rPr>
                <w:rFonts w:asciiTheme="minorHAnsi" w:hAnsiTheme="minorHAnsi"/>
                <w:lang w:val="pt-PT"/>
              </w:rPr>
            </w:pPr>
          </w:p>
        </w:tc>
        <w:tc>
          <w:tcPr>
            <w:tcW w:w="590" w:type="dxa"/>
            <w:tcBorders>
              <w:bottom w:val="single" w:sz="4" w:space="0" w:color="auto"/>
            </w:tcBorders>
          </w:tcPr>
          <w:p w14:paraId="001A7C4F" w14:textId="77777777" w:rsidR="0055494C" w:rsidRPr="005150AA" w:rsidRDefault="0055494C" w:rsidP="00706852">
            <w:pPr>
              <w:spacing w:before="0" w:after="0"/>
              <w:rPr>
                <w:rFonts w:asciiTheme="minorHAnsi" w:hAnsiTheme="minorHAnsi"/>
                <w:lang w:val="pt-PT"/>
              </w:rPr>
            </w:pPr>
          </w:p>
        </w:tc>
        <w:tc>
          <w:tcPr>
            <w:tcW w:w="702" w:type="dxa"/>
            <w:tcBorders>
              <w:bottom w:val="single" w:sz="4" w:space="0" w:color="auto"/>
            </w:tcBorders>
          </w:tcPr>
          <w:p w14:paraId="131F93B5" w14:textId="77777777" w:rsidR="0055494C" w:rsidRPr="005150AA" w:rsidRDefault="0055494C" w:rsidP="00706852">
            <w:pPr>
              <w:spacing w:before="0" w:after="0"/>
              <w:rPr>
                <w:rFonts w:asciiTheme="minorHAnsi" w:hAnsiTheme="minorHAnsi"/>
                <w:lang w:val="pt-PT"/>
              </w:rPr>
            </w:pPr>
          </w:p>
        </w:tc>
        <w:tc>
          <w:tcPr>
            <w:tcW w:w="840" w:type="dxa"/>
            <w:tcBorders>
              <w:bottom w:val="single" w:sz="4" w:space="0" w:color="auto"/>
            </w:tcBorders>
          </w:tcPr>
          <w:p w14:paraId="3D72324A" w14:textId="77777777" w:rsidR="0055494C" w:rsidRPr="005150AA" w:rsidRDefault="0055494C" w:rsidP="00706852">
            <w:pPr>
              <w:spacing w:before="0" w:after="0"/>
              <w:rPr>
                <w:rFonts w:asciiTheme="minorHAnsi" w:hAnsiTheme="minorHAnsi"/>
                <w:lang w:val="pt-PT"/>
              </w:rPr>
            </w:pPr>
          </w:p>
        </w:tc>
      </w:tr>
      <w:tr w:rsidR="008C5D54" w:rsidRPr="005150AA" w14:paraId="231A510E" w14:textId="77777777" w:rsidTr="003E3D11">
        <w:trPr>
          <w:trHeight w:val="20"/>
          <w:tblHeader/>
        </w:trPr>
        <w:tc>
          <w:tcPr>
            <w:tcW w:w="10101" w:type="dxa"/>
            <w:gridSpan w:val="3"/>
            <w:tcBorders>
              <w:bottom w:val="single" w:sz="4" w:space="0" w:color="auto"/>
            </w:tcBorders>
          </w:tcPr>
          <w:p w14:paraId="2003273E" w14:textId="6A74F331" w:rsidR="008C5D54" w:rsidRPr="008C5D54" w:rsidRDefault="008C5D54"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lastRenderedPageBreak/>
              <w:t>Obligaţia privind folosinţa monumentului istoric, document întocmit în conformitate cu Ordinul nr. 2684 din 18 iunie 2003 privind aprobarea Metodologiei de întocmire a Obligaţiei privind folosinţa monumentului istoric şi a conţinutului acesteia, emis de Ministerul Culturii şi Cultelor</w:t>
            </w:r>
          </w:p>
        </w:tc>
        <w:tc>
          <w:tcPr>
            <w:tcW w:w="479" w:type="dxa"/>
            <w:tcBorders>
              <w:bottom w:val="single" w:sz="4" w:space="0" w:color="auto"/>
            </w:tcBorders>
          </w:tcPr>
          <w:p w14:paraId="34052627" w14:textId="77777777" w:rsidR="008C5D54" w:rsidRPr="005150AA" w:rsidRDefault="008C5D54" w:rsidP="00706852">
            <w:pPr>
              <w:spacing w:before="0" w:after="0"/>
              <w:jc w:val="center"/>
              <w:rPr>
                <w:rFonts w:asciiTheme="minorHAnsi" w:hAnsiTheme="minorHAnsi"/>
                <w:lang w:val="pt-PT"/>
              </w:rPr>
            </w:pPr>
          </w:p>
        </w:tc>
        <w:tc>
          <w:tcPr>
            <w:tcW w:w="484" w:type="dxa"/>
            <w:tcBorders>
              <w:bottom w:val="single" w:sz="4" w:space="0" w:color="auto"/>
            </w:tcBorders>
          </w:tcPr>
          <w:p w14:paraId="44957B96" w14:textId="77777777" w:rsidR="008C5D54" w:rsidRPr="005150AA" w:rsidRDefault="008C5D54" w:rsidP="00706852">
            <w:pPr>
              <w:spacing w:before="0" w:after="0"/>
              <w:rPr>
                <w:rFonts w:asciiTheme="minorHAnsi" w:hAnsiTheme="minorHAnsi"/>
                <w:lang w:val="pt-PT"/>
              </w:rPr>
            </w:pPr>
          </w:p>
        </w:tc>
        <w:tc>
          <w:tcPr>
            <w:tcW w:w="708" w:type="dxa"/>
            <w:tcBorders>
              <w:bottom w:val="single" w:sz="4" w:space="0" w:color="auto"/>
            </w:tcBorders>
          </w:tcPr>
          <w:p w14:paraId="35B30608" w14:textId="77777777" w:rsidR="008C5D54" w:rsidRPr="005150AA" w:rsidRDefault="008C5D54" w:rsidP="00706852">
            <w:pPr>
              <w:spacing w:before="0" w:after="0"/>
              <w:rPr>
                <w:rFonts w:asciiTheme="minorHAnsi" w:hAnsiTheme="minorHAnsi"/>
                <w:lang w:val="pt-PT"/>
              </w:rPr>
            </w:pPr>
          </w:p>
        </w:tc>
        <w:tc>
          <w:tcPr>
            <w:tcW w:w="730" w:type="dxa"/>
            <w:tcBorders>
              <w:bottom w:val="single" w:sz="4" w:space="0" w:color="auto"/>
            </w:tcBorders>
          </w:tcPr>
          <w:p w14:paraId="2FFB20E5" w14:textId="77777777" w:rsidR="008C5D54" w:rsidRPr="005150AA" w:rsidRDefault="008C5D54" w:rsidP="00706852">
            <w:pPr>
              <w:spacing w:before="0" w:after="0"/>
              <w:rPr>
                <w:rFonts w:asciiTheme="minorHAnsi" w:hAnsiTheme="minorHAnsi"/>
                <w:lang w:val="pt-PT"/>
              </w:rPr>
            </w:pPr>
          </w:p>
        </w:tc>
        <w:tc>
          <w:tcPr>
            <w:tcW w:w="562" w:type="dxa"/>
            <w:tcBorders>
              <w:bottom w:val="single" w:sz="4" w:space="0" w:color="auto"/>
            </w:tcBorders>
          </w:tcPr>
          <w:p w14:paraId="5029CFAD" w14:textId="77777777" w:rsidR="008C5D54" w:rsidRPr="005150AA" w:rsidRDefault="008C5D54" w:rsidP="00706852">
            <w:pPr>
              <w:spacing w:before="0" w:after="0"/>
              <w:rPr>
                <w:rFonts w:asciiTheme="minorHAnsi" w:hAnsiTheme="minorHAnsi"/>
                <w:lang w:val="pt-PT"/>
              </w:rPr>
            </w:pPr>
          </w:p>
        </w:tc>
        <w:tc>
          <w:tcPr>
            <w:tcW w:w="590" w:type="dxa"/>
            <w:tcBorders>
              <w:bottom w:val="single" w:sz="4" w:space="0" w:color="auto"/>
            </w:tcBorders>
          </w:tcPr>
          <w:p w14:paraId="6F10FB8F" w14:textId="77777777" w:rsidR="008C5D54" w:rsidRPr="005150AA" w:rsidRDefault="008C5D54" w:rsidP="00706852">
            <w:pPr>
              <w:spacing w:before="0" w:after="0"/>
              <w:rPr>
                <w:rFonts w:asciiTheme="minorHAnsi" w:hAnsiTheme="minorHAnsi"/>
                <w:lang w:val="pt-PT"/>
              </w:rPr>
            </w:pPr>
          </w:p>
        </w:tc>
        <w:tc>
          <w:tcPr>
            <w:tcW w:w="702" w:type="dxa"/>
            <w:tcBorders>
              <w:bottom w:val="single" w:sz="4" w:space="0" w:color="auto"/>
            </w:tcBorders>
          </w:tcPr>
          <w:p w14:paraId="798F835F" w14:textId="77777777" w:rsidR="008C5D54" w:rsidRPr="005150AA" w:rsidRDefault="008C5D54" w:rsidP="00706852">
            <w:pPr>
              <w:spacing w:before="0" w:after="0"/>
              <w:rPr>
                <w:rFonts w:asciiTheme="minorHAnsi" w:hAnsiTheme="minorHAnsi"/>
                <w:lang w:val="pt-PT"/>
              </w:rPr>
            </w:pPr>
          </w:p>
        </w:tc>
        <w:tc>
          <w:tcPr>
            <w:tcW w:w="840" w:type="dxa"/>
            <w:tcBorders>
              <w:bottom w:val="single" w:sz="4" w:space="0" w:color="auto"/>
            </w:tcBorders>
          </w:tcPr>
          <w:p w14:paraId="11AFDF68" w14:textId="77777777" w:rsidR="008C5D54" w:rsidRPr="005150AA" w:rsidRDefault="008C5D54" w:rsidP="00706852">
            <w:pPr>
              <w:spacing w:before="0" w:after="0"/>
              <w:rPr>
                <w:rFonts w:asciiTheme="minorHAnsi" w:hAnsiTheme="minorHAnsi"/>
                <w:lang w:val="pt-PT"/>
              </w:rPr>
            </w:pPr>
          </w:p>
        </w:tc>
      </w:tr>
      <w:tr w:rsidR="008C5D54" w:rsidRPr="005150AA" w14:paraId="561A34C0" w14:textId="77777777" w:rsidTr="003E3D11">
        <w:trPr>
          <w:trHeight w:val="20"/>
          <w:tblHeader/>
        </w:trPr>
        <w:tc>
          <w:tcPr>
            <w:tcW w:w="10101" w:type="dxa"/>
            <w:gridSpan w:val="3"/>
            <w:tcBorders>
              <w:bottom w:val="single" w:sz="4" w:space="0" w:color="auto"/>
            </w:tcBorders>
          </w:tcPr>
          <w:p w14:paraId="1D9835B2" w14:textId="7D7540A6" w:rsidR="008C5D54" w:rsidRPr="008C5D54" w:rsidRDefault="008C5D54"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Analiza privind imunizarea la schimbările climatice, daca e cazul</w:t>
            </w:r>
          </w:p>
        </w:tc>
        <w:tc>
          <w:tcPr>
            <w:tcW w:w="479" w:type="dxa"/>
            <w:tcBorders>
              <w:bottom w:val="single" w:sz="4" w:space="0" w:color="auto"/>
            </w:tcBorders>
          </w:tcPr>
          <w:p w14:paraId="7350A735" w14:textId="77777777" w:rsidR="008C5D54" w:rsidRPr="005150AA" w:rsidRDefault="008C5D54" w:rsidP="00706852">
            <w:pPr>
              <w:spacing w:before="0" w:after="0"/>
              <w:jc w:val="center"/>
              <w:rPr>
                <w:rFonts w:asciiTheme="minorHAnsi" w:hAnsiTheme="minorHAnsi"/>
                <w:lang w:val="pt-PT"/>
              </w:rPr>
            </w:pPr>
          </w:p>
        </w:tc>
        <w:tc>
          <w:tcPr>
            <w:tcW w:w="484" w:type="dxa"/>
            <w:tcBorders>
              <w:bottom w:val="single" w:sz="4" w:space="0" w:color="auto"/>
            </w:tcBorders>
          </w:tcPr>
          <w:p w14:paraId="782B8945" w14:textId="77777777" w:rsidR="008C5D54" w:rsidRPr="005150AA" w:rsidRDefault="008C5D54" w:rsidP="00706852">
            <w:pPr>
              <w:spacing w:before="0" w:after="0"/>
              <w:rPr>
                <w:rFonts w:asciiTheme="minorHAnsi" w:hAnsiTheme="minorHAnsi"/>
                <w:lang w:val="pt-PT"/>
              </w:rPr>
            </w:pPr>
          </w:p>
        </w:tc>
        <w:tc>
          <w:tcPr>
            <w:tcW w:w="708" w:type="dxa"/>
            <w:tcBorders>
              <w:bottom w:val="single" w:sz="4" w:space="0" w:color="auto"/>
            </w:tcBorders>
          </w:tcPr>
          <w:p w14:paraId="393E275C" w14:textId="77777777" w:rsidR="008C5D54" w:rsidRPr="005150AA" w:rsidRDefault="008C5D54" w:rsidP="00706852">
            <w:pPr>
              <w:spacing w:before="0" w:after="0"/>
              <w:rPr>
                <w:rFonts w:asciiTheme="minorHAnsi" w:hAnsiTheme="minorHAnsi"/>
                <w:lang w:val="pt-PT"/>
              </w:rPr>
            </w:pPr>
          </w:p>
        </w:tc>
        <w:tc>
          <w:tcPr>
            <w:tcW w:w="730" w:type="dxa"/>
            <w:tcBorders>
              <w:bottom w:val="single" w:sz="4" w:space="0" w:color="auto"/>
            </w:tcBorders>
          </w:tcPr>
          <w:p w14:paraId="2078C1AD" w14:textId="77777777" w:rsidR="008C5D54" w:rsidRPr="005150AA" w:rsidRDefault="008C5D54" w:rsidP="00706852">
            <w:pPr>
              <w:spacing w:before="0" w:after="0"/>
              <w:rPr>
                <w:rFonts w:asciiTheme="minorHAnsi" w:hAnsiTheme="minorHAnsi"/>
                <w:lang w:val="pt-PT"/>
              </w:rPr>
            </w:pPr>
          </w:p>
        </w:tc>
        <w:tc>
          <w:tcPr>
            <w:tcW w:w="562" w:type="dxa"/>
            <w:tcBorders>
              <w:bottom w:val="single" w:sz="4" w:space="0" w:color="auto"/>
            </w:tcBorders>
          </w:tcPr>
          <w:p w14:paraId="53AAC7BD" w14:textId="77777777" w:rsidR="008C5D54" w:rsidRPr="005150AA" w:rsidRDefault="008C5D54" w:rsidP="00706852">
            <w:pPr>
              <w:spacing w:before="0" w:after="0"/>
              <w:rPr>
                <w:rFonts w:asciiTheme="minorHAnsi" w:hAnsiTheme="minorHAnsi"/>
                <w:lang w:val="pt-PT"/>
              </w:rPr>
            </w:pPr>
          </w:p>
        </w:tc>
        <w:tc>
          <w:tcPr>
            <w:tcW w:w="590" w:type="dxa"/>
            <w:tcBorders>
              <w:bottom w:val="single" w:sz="4" w:space="0" w:color="auto"/>
            </w:tcBorders>
          </w:tcPr>
          <w:p w14:paraId="59BD78D9" w14:textId="77777777" w:rsidR="008C5D54" w:rsidRPr="005150AA" w:rsidRDefault="008C5D54" w:rsidP="00706852">
            <w:pPr>
              <w:spacing w:before="0" w:after="0"/>
              <w:rPr>
                <w:rFonts w:asciiTheme="minorHAnsi" w:hAnsiTheme="minorHAnsi"/>
                <w:lang w:val="pt-PT"/>
              </w:rPr>
            </w:pPr>
          </w:p>
        </w:tc>
        <w:tc>
          <w:tcPr>
            <w:tcW w:w="702" w:type="dxa"/>
            <w:tcBorders>
              <w:bottom w:val="single" w:sz="4" w:space="0" w:color="auto"/>
            </w:tcBorders>
          </w:tcPr>
          <w:p w14:paraId="54D1F8D8" w14:textId="77777777" w:rsidR="008C5D54" w:rsidRPr="005150AA" w:rsidRDefault="008C5D54" w:rsidP="00706852">
            <w:pPr>
              <w:spacing w:before="0" w:after="0"/>
              <w:rPr>
                <w:rFonts w:asciiTheme="minorHAnsi" w:hAnsiTheme="minorHAnsi"/>
                <w:lang w:val="pt-PT"/>
              </w:rPr>
            </w:pPr>
          </w:p>
        </w:tc>
        <w:tc>
          <w:tcPr>
            <w:tcW w:w="840" w:type="dxa"/>
            <w:tcBorders>
              <w:bottom w:val="single" w:sz="4" w:space="0" w:color="auto"/>
            </w:tcBorders>
          </w:tcPr>
          <w:p w14:paraId="16445269" w14:textId="77777777" w:rsidR="008C5D54" w:rsidRPr="005150AA" w:rsidRDefault="008C5D54" w:rsidP="00706852">
            <w:pPr>
              <w:spacing w:before="0" w:after="0"/>
              <w:rPr>
                <w:rFonts w:asciiTheme="minorHAnsi" w:hAnsiTheme="minorHAnsi"/>
                <w:lang w:val="pt-PT"/>
              </w:rPr>
            </w:pPr>
          </w:p>
        </w:tc>
      </w:tr>
      <w:tr w:rsidR="008C5D54" w:rsidRPr="005150AA" w14:paraId="32F5E86A" w14:textId="77777777" w:rsidTr="003E3D11">
        <w:trPr>
          <w:trHeight w:val="20"/>
          <w:tblHeader/>
        </w:trPr>
        <w:tc>
          <w:tcPr>
            <w:tcW w:w="10101" w:type="dxa"/>
            <w:gridSpan w:val="3"/>
            <w:tcBorders>
              <w:bottom w:val="single" w:sz="4" w:space="0" w:color="auto"/>
            </w:tcBorders>
          </w:tcPr>
          <w:p w14:paraId="3F25F252" w14:textId="57786E81" w:rsidR="008C5D54" w:rsidRPr="008C5D54" w:rsidRDefault="008C5D54"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Raportul de audit energetic, respectiv certificatul de performanţă energetică pentru clădire – în cazul proiectelor care propun renovarea/ reabilitarea  de cladiri</w:t>
            </w:r>
          </w:p>
        </w:tc>
        <w:tc>
          <w:tcPr>
            <w:tcW w:w="479" w:type="dxa"/>
            <w:tcBorders>
              <w:bottom w:val="single" w:sz="4" w:space="0" w:color="auto"/>
            </w:tcBorders>
          </w:tcPr>
          <w:p w14:paraId="2DCE1AE4" w14:textId="77777777" w:rsidR="008C5D54" w:rsidRPr="005150AA" w:rsidRDefault="008C5D54" w:rsidP="00706852">
            <w:pPr>
              <w:spacing w:before="0" w:after="0"/>
              <w:jc w:val="center"/>
              <w:rPr>
                <w:rFonts w:asciiTheme="minorHAnsi" w:hAnsiTheme="minorHAnsi"/>
                <w:lang w:val="pt-PT"/>
              </w:rPr>
            </w:pPr>
          </w:p>
        </w:tc>
        <w:tc>
          <w:tcPr>
            <w:tcW w:w="484" w:type="dxa"/>
            <w:tcBorders>
              <w:bottom w:val="single" w:sz="4" w:space="0" w:color="auto"/>
            </w:tcBorders>
          </w:tcPr>
          <w:p w14:paraId="56EA7445" w14:textId="77777777" w:rsidR="008C5D54" w:rsidRPr="005150AA" w:rsidRDefault="008C5D54" w:rsidP="00706852">
            <w:pPr>
              <w:spacing w:before="0" w:after="0"/>
              <w:rPr>
                <w:rFonts w:asciiTheme="minorHAnsi" w:hAnsiTheme="minorHAnsi"/>
                <w:lang w:val="pt-PT"/>
              </w:rPr>
            </w:pPr>
          </w:p>
        </w:tc>
        <w:tc>
          <w:tcPr>
            <w:tcW w:w="708" w:type="dxa"/>
            <w:tcBorders>
              <w:bottom w:val="single" w:sz="4" w:space="0" w:color="auto"/>
            </w:tcBorders>
          </w:tcPr>
          <w:p w14:paraId="7B7B53EE" w14:textId="77777777" w:rsidR="008C5D54" w:rsidRPr="005150AA" w:rsidRDefault="008C5D54" w:rsidP="00706852">
            <w:pPr>
              <w:spacing w:before="0" w:after="0"/>
              <w:rPr>
                <w:rFonts w:asciiTheme="minorHAnsi" w:hAnsiTheme="minorHAnsi"/>
                <w:lang w:val="pt-PT"/>
              </w:rPr>
            </w:pPr>
          </w:p>
        </w:tc>
        <w:tc>
          <w:tcPr>
            <w:tcW w:w="730" w:type="dxa"/>
            <w:tcBorders>
              <w:bottom w:val="single" w:sz="4" w:space="0" w:color="auto"/>
            </w:tcBorders>
          </w:tcPr>
          <w:p w14:paraId="454FBBA2" w14:textId="77777777" w:rsidR="008C5D54" w:rsidRPr="005150AA" w:rsidRDefault="008C5D54" w:rsidP="00706852">
            <w:pPr>
              <w:spacing w:before="0" w:after="0"/>
              <w:rPr>
                <w:rFonts w:asciiTheme="minorHAnsi" w:hAnsiTheme="minorHAnsi"/>
                <w:lang w:val="pt-PT"/>
              </w:rPr>
            </w:pPr>
          </w:p>
        </w:tc>
        <w:tc>
          <w:tcPr>
            <w:tcW w:w="562" w:type="dxa"/>
            <w:tcBorders>
              <w:bottom w:val="single" w:sz="4" w:space="0" w:color="auto"/>
            </w:tcBorders>
          </w:tcPr>
          <w:p w14:paraId="1EDE1E87" w14:textId="77777777" w:rsidR="008C5D54" w:rsidRPr="005150AA" w:rsidRDefault="008C5D54" w:rsidP="00706852">
            <w:pPr>
              <w:spacing w:before="0" w:after="0"/>
              <w:rPr>
                <w:rFonts w:asciiTheme="minorHAnsi" w:hAnsiTheme="minorHAnsi"/>
                <w:lang w:val="pt-PT"/>
              </w:rPr>
            </w:pPr>
          </w:p>
        </w:tc>
        <w:tc>
          <w:tcPr>
            <w:tcW w:w="590" w:type="dxa"/>
            <w:tcBorders>
              <w:bottom w:val="single" w:sz="4" w:space="0" w:color="auto"/>
            </w:tcBorders>
          </w:tcPr>
          <w:p w14:paraId="4A45F15E" w14:textId="77777777" w:rsidR="008C5D54" w:rsidRPr="005150AA" w:rsidRDefault="008C5D54" w:rsidP="00706852">
            <w:pPr>
              <w:spacing w:before="0" w:after="0"/>
              <w:rPr>
                <w:rFonts w:asciiTheme="minorHAnsi" w:hAnsiTheme="minorHAnsi"/>
                <w:lang w:val="pt-PT"/>
              </w:rPr>
            </w:pPr>
          </w:p>
        </w:tc>
        <w:tc>
          <w:tcPr>
            <w:tcW w:w="702" w:type="dxa"/>
            <w:tcBorders>
              <w:bottom w:val="single" w:sz="4" w:space="0" w:color="auto"/>
            </w:tcBorders>
          </w:tcPr>
          <w:p w14:paraId="78497232" w14:textId="77777777" w:rsidR="008C5D54" w:rsidRPr="005150AA" w:rsidRDefault="008C5D54" w:rsidP="00706852">
            <w:pPr>
              <w:spacing w:before="0" w:after="0"/>
              <w:rPr>
                <w:rFonts w:asciiTheme="minorHAnsi" w:hAnsiTheme="minorHAnsi"/>
                <w:lang w:val="pt-PT"/>
              </w:rPr>
            </w:pPr>
          </w:p>
        </w:tc>
        <w:tc>
          <w:tcPr>
            <w:tcW w:w="840" w:type="dxa"/>
            <w:tcBorders>
              <w:bottom w:val="single" w:sz="4" w:space="0" w:color="auto"/>
            </w:tcBorders>
          </w:tcPr>
          <w:p w14:paraId="34AEDA35" w14:textId="77777777" w:rsidR="008C5D54" w:rsidRPr="005150AA" w:rsidRDefault="008C5D54" w:rsidP="00706852">
            <w:pPr>
              <w:spacing w:before="0" w:after="0"/>
              <w:rPr>
                <w:rFonts w:asciiTheme="minorHAnsi" w:hAnsiTheme="minorHAnsi"/>
                <w:lang w:val="pt-PT"/>
              </w:rPr>
            </w:pPr>
          </w:p>
        </w:tc>
      </w:tr>
      <w:tr w:rsidR="008C5D54" w:rsidRPr="005150AA" w14:paraId="47571069" w14:textId="77777777" w:rsidTr="003E3D11">
        <w:trPr>
          <w:trHeight w:val="20"/>
          <w:tblHeader/>
        </w:trPr>
        <w:tc>
          <w:tcPr>
            <w:tcW w:w="10101" w:type="dxa"/>
            <w:gridSpan w:val="3"/>
            <w:tcBorders>
              <w:bottom w:val="single" w:sz="4" w:space="0" w:color="auto"/>
            </w:tcBorders>
          </w:tcPr>
          <w:p w14:paraId="7283F15F" w14:textId="5FDDD8B0" w:rsidR="008C5D54" w:rsidRPr="008C5D54" w:rsidRDefault="008C5D54"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Documente privind situația financiară a solicitantului/partenerilor, după caz</w:t>
            </w:r>
          </w:p>
        </w:tc>
        <w:tc>
          <w:tcPr>
            <w:tcW w:w="479" w:type="dxa"/>
            <w:tcBorders>
              <w:bottom w:val="single" w:sz="4" w:space="0" w:color="auto"/>
            </w:tcBorders>
          </w:tcPr>
          <w:p w14:paraId="4ACFD182" w14:textId="77777777" w:rsidR="008C5D54" w:rsidRPr="005150AA" w:rsidRDefault="008C5D54" w:rsidP="00706852">
            <w:pPr>
              <w:spacing w:before="0" w:after="0"/>
              <w:jc w:val="center"/>
              <w:rPr>
                <w:rFonts w:asciiTheme="minorHAnsi" w:hAnsiTheme="minorHAnsi"/>
                <w:lang w:val="pt-PT"/>
              </w:rPr>
            </w:pPr>
          </w:p>
        </w:tc>
        <w:tc>
          <w:tcPr>
            <w:tcW w:w="484" w:type="dxa"/>
            <w:tcBorders>
              <w:bottom w:val="single" w:sz="4" w:space="0" w:color="auto"/>
            </w:tcBorders>
          </w:tcPr>
          <w:p w14:paraId="21A535C8" w14:textId="77777777" w:rsidR="008C5D54" w:rsidRPr="005150AA" w:rsidRDefault="008C5D54" w:rsidP="00706852">
            <w:pPr>
              <w:spacing w:before="0" w:after="0"/>
              <w:rPr>
                <w:rFonts w:asciiTheme="minorHAnsi" w:hAnsiTheme="minorHAnsi"/>
                <w:lang w:val="pt-PT"/>
              </w:rPr>
            </w:pPr>
          </w:p>
        </w:tc>
        <w:tc>
          <w:tcPr>
            <w:tcW w:w="708" w:type="dxa"/>
            <w:tcBorders>
              <w:bottom w:val="single" w:sz="4" w:space="0" w:color="auto"/>
            </w:tcBorders>
          </w:tcPr>
          <w:p w14:paraId="5A0CED0E" w14:textId="77777777" w:rsidR="008C5D54" w:rsidRPr="005150AA" w:rsidRDefault="008C5D54" w:rsidP="00706852">
            <w:pPr>
              <w:spacing w:before="0" w:after="0"/>
              <w:rPr>
                <w:rFonts w:asciiTheme="minorHAnsi" w:hAnsiTheme="minorHAnsi"/>
                <w:lang w:val="pt-PT"/>
              </w:rPr>
            </w:pPr>
          </w:p>
        </w:tc>
        <w:tc>
          <w:tcPr>
            <w:tcW w:w="730" w:type="dxa"/>
            <w:tcBorders>
              <w:bottom w:val="single" w:sz="4" w:space="0" w:color="auto"/>
            </w:tcBorders>
          </w:tcPr>
          <w:p w14:paraId="3CEF2327" w14:textId="77777777" w:rsidR="008C5D54" w:rsidRPr="005150AA" w:rsidRDefault="008C5D54" w:rsidP="00706852">
            <w:pPr>
              <w:spacing w:before="0" w:after="0"/>
              <w:rPr>
                <w:rFonts w:asciiTheme="minorHAnsi" w:hAnsiTheme="minorHAnsi"/>
                <w:lang w:val="pt-PT"/>
              </w:rPr>
            </w:pPr>
          </w:p>
        </w:tc>
        <w:tc>
          <w:tcPr>
            <w:tcW w:w="562" w:type="dxa"/>
            <w:tcBorders>
              <w:bottom w:val="single" w:sz="4" w:space="0" w:color="auto"/>
            </w:tcBorders>
          </w:tcPr>
          <w:p w14:paraId="3D246CAE" w14:textId="77777777" w:rsidR="008C5D54" w:rsidRPr="005150AA" w:rsidRDefault="008C5D54" w:rsidP="00706852">
            <w:pPr>
              <w:spacing w:before="0" w:after="0"/>
              <w:rPr>
                <w:rFonts w:asciiTheme="minorHAnsi" w:hAnsiTheme="minorHAnsi"/>
                <w:lang w:val="pt-PT"/>
              </w:rPr>
            </w:pPr>
          </w:p>
        </w:tc>
        <w:tc>
          <w:tcPr>
            <w:tcW w:w="590" w:type="dxa"/>
            <w:tcBorders>
              <w:bottom w:val="single" w:sz="4" w:space="0" w:color="auto"/>
            </w:tcBorders>
          </w:tcPr>
          <w:p w14:paraId="396A1D10" w14:textId="77777777" w:rsidR="008C5D54" w:rsidRPr="005150AA" w:rsidRDefault="008C5D54" w:rsidP="00706852">
            <w:pPr>
              <w:spacing w:before="0" w:after="0"/>
              <w:rPr>
                <w:rFonts w:asciiTheme="minorHAnsi" w:hAnsiTheme="minorHAnsi"/>
                <w:lang w:val="pt-PT"/>
              </w:rPr>
            </w:pPr>
          </w:p>
        </w:tc>
        <w:tc>
          <w:tcPr>
            <w:tcW w:w="702" w:type="dxa"/>
            <w:tcBorders>
              <w:bottom w:val="single" w:sz="4" w:space="0" w:color="auto"/>
            </w:tcBorders>
          </w:tcPr>
          <w:p w14:paraId="36E9BE16" w14:textId="77777777" w:rsidR="008C5D54" w:rsidRPr="005150AA" w:rsidRDefault="008C5D54" w:rsidP="00706852">
            <w:pPr>
              <w:spacing w:before="0" w:after="0"/>
              <w:rPr>
                <w:rFonts w:asciiTheme="minorHAnsi" w:hAnsiTheme="minorHAnsi"/>
                <w:lang w:val="pt-PT"/>
              </w:rPr>
            </w:pPr>
          </w:p>
        </w:tc>
        <w:tc>
          <w:tcPr>
            <w:tcW w:w="840" w:type="dxa"/>
            <w:tcBorders>
              <w:bottom w:val="single" w:sz="4" w:space="0" w:color="auto"/>
            </w:tcBorders>
          </w:tcPr>
          <w:p w14:paraId="402E3293" w14:textId="77777777" w:rsidR="008C5D54" w:rsidRPr="005150AA" w:rsidRDefault="008C5D54" w:rsidP="00706852">
            <w:pPr>
              <w:spacing w:before="0" w:after="0"/>
              <w:rPr>
                <w:rFonts w:asciiTheme="minorHAnsi" w:hAnsiTheme="minorHAnsi"/>
                <w:lang w:val="pt-PT"/>
              </w:rPr>
            </w:pPr>
          </w:p>
        </w:tc>
      </w:tr>
      <w:tr w:rsidR="00FE274C" w:rsidRPr="005150AA" w14:paraId="587963F4" w14:textId="77777777" w:rsidTr="003E3D11">
        <w:trPr>
          <w:trHeight w:val="20"/>
          <w:tblHeader/>
        </w:trPr>
        <w:tc>
          <w:tcPr>
            <w:tcW w:w="10101" w:type="dxa"/>
            <w:gridSpan w:val="3"/>
            <w:tcBorders>
              <w:bottom w:val="single" w:sz="4" w:space="0" w:color="auto"/>
            </w:tcBorders>
          </w:tcPr>
          <w:p w14:paraId="0E5CC59E" w14:textId="026F1CD8" w:rsidR="00FE274C" w:rsidRPr="005150AA" w:rsidRDefault="00381A20" w:rsidP="00706852">
            <w:pPr>
              <w:pStyle w:val="Header"/>
              <w:tabs>
                <w:tab w:val="clear" w:pos="4320"/>
                <w:tab w:val="center" w:pos="639"/>
              </w:tabs>
              <w:spacing w:before="0" w:after="0"/>
              <w:rPr>
                <w:rFonts w:asciiTheme="minorHAnsi" w:hAnsiTheme="minorHAnsi"/>
                <w:lang w:val="pt-PT"/>
              </w:rPr>
            </w:pPr>
            <w:r w:rsidRPr="00381A20">
              <w:rPr>
                <w:rFonts w:asciiTheme="minorHAnsi" w:hAnsiTheme="minorHAnsi"/>
                <w:lang w:val="pt-PT"/>
              </w:rPr>
              <w:tab/>
              <w:t xml:space="preserve">Anexele </w:t>
            </w:r>
            <w:r w:rsidRPr="00381A20">
              <w:rPr>
                <w:rFonts w:asciiTheme="minorHAnsi" w:hAnsiTheme="minorHAnsi"/>
                <w:b/>
                <w:lang w:val="pt-PT"/>
              </w:rPr>
              <w:t>obligatorii pentru etapa de contractare</w:t>
            </w:r>
            <w:r w:rsidRPr="00381A20">
              <w:rPr>
                <w:rFonts w:asciiTheme="minorHAnsi" w:hAnsiTheme="minorHAnsi"/>
                <w:lang w:val="pt-PT"/>
              </w:rPr>
              <w:t>, menționate în cadrul ghidului solicitantului, se regăsesc anexate in conformitate cu prevederile ghidului solicitantului?</w:t>
            </w:r>
          </w:p>
        </w:tc>
        <w:tc>
          <w:tcPr>
            <w:tcW w:w="479" w:type="dxa"/>
            <w:tcBorders>
              <w:bottom w:val="single" w:sz="4" w:space="0" w:color="auto"/>
            </w:tcBorders>
          </w:tcPr>
          <w:p w14:paraId="1815E55D" w14:textId="77777777" w:rsidR="00FE274C" w:rsidRPr="005150AA" w:rsidRDefault="00FE274C" w:rsidP="00706852">
            <w:pPr>
              <w:spacing w:before="0" w:after="0"/>
              <w:jc w:val="center"/>
              <w:rPr>
                <w:rFonts w:asciiTheme="minorHAnsi" w:hAnsiTheme="minorHAnsi"/>
                <w:lang w:val="pt-PT"/>
              </w:rPr>
            </w:pPr>
          </w:p>
        </w:tc>
        <w:tc>
          <w:tcPr>
            <w:tcW w:w="484" w:type="dxa"/>
            <w:tcBorders>
              <w:bottom w:val="single" w:sz="4" w:space="0" w:color="auto"/>
            </w:tcBorders>
          </w:tcPr>
          <w:p w14:paraId="1B0CE5A6" w14:textId="77777777" w:rsidR="00FE274C" w:rsidRPr="005150AA" w:rsidRDefault="00FE274C" w:rsidP="00706852">
            <w:pPr>
              <w:spacing w:before="0" w:after="0"/>
              <w:rPr>
                <w:rFonts w:asciiTheme="minorHAnsi" w:hAnsiTheme="minorHAnsi"/>
                <w:lang w:val="pt-PT"/>
              </w:rPr>
            </w:pPr>
          </w:p>
        </w:tc>
        <w:tc>
          <w:tcPr>
            <w:tcW w:w="708" w:type="dxa"/>
            <w:tcBorders>
              <w:bottom w:val="single" w:sz="4" w:space="0" w:color="auto"/>
            </w:tcBorders>
          </w:tcPr>
          <w:p w14:paraId="58D2C202" w14:textId="77777777" w:rsidR="00FE274C" w:rsidRPr="005150AA" w:rsidRDefault="00FE274C" w:rsidP="00706852">
            <w:pPr>
              <w:spacing w:before="0" w:after="0"/>
              <w:rPr>
                <w:rFonts w:asciiTheme="minorHAnsi" w:hAnsiTheme="minorHAnsi"/>
                <w:lang w:val="pt-PT"/>
              </w:rPr>
            </w:pPr>
          </w:p>
        </w:tc>
        <w:tc>
          <w:tcPr>
            <w:tcW w:w="730" w:type="dxa"/>
            <w:tcBorders>
              <w:bottom w:val="single" w:sz="4" w:space="0" w:color="auto"/>
            </w:tcBorders>
          </w:tcPr>
          <w:p w14:paraId="2869A31D" w14:textId="77777777" w:rsidR="00FE274C" w:rsidRPr="005150AA" w:rsidRDefault="00FE274C" w:rsidP="00706852">
            <w:pPr>
              <w:spacing w:before="0" w:after="0"/>
              <w:rPr>
                <w:rFonts w:asciiTheme="minorHAnsi" w:hAnsiTheme="minorHAnsi"/>
                <w:lang w:val="pt-PT"/>
              </w:rPr>
            </w:pPr>
          </w:p>
        </w:tc>
        <w:tc>
          <w:tcPr>
            <w:tcW w:w="562" w:type="dxa"/>
            <w:tcBorders>
              <w:bottom w:val="single" w:sz="4" w:space="0" w:color="auto"/>
            </w:tcBorders>
          </w:tcPr>
          <w:p w14:paraId="77A367F3" w14:textId="77777777" w:rsidR="00FE274C" w:rsidRPr="005150AA" w:rsidRDefault="00FE274C" w:rsidP="00706852">
            <w:pPr>
              <w:spacing w:before="0" w:after="0"/>
              <w:rPr>
                <w:rFonts w:asciiTheme="minorHAnsi" w:hAnsiTheme="minorHAnsi"/>
                <w:lang w:val="pt-PT"/>
              </w:rPr>
            </w:pPr>
          </w:p>
        </w:tc>
        <w:tc>
          <w:tcPr>
            <w:tcW w:w="590" w:type="dxa"/>
            <w:tcBorders>
              <w:bottom w:val="single" w:sz="4" w:space="0" w:color="auto"/>
            </w:tcBorders>
          </w:tcPr>
          <w:p w14:paraId="52D7BC01" w14:textId="77777777" w:rsidR="00FE274C" w:rsidRPr="005150AA" w:rsidRDefault="00FE274C" w:rsidP="00706852">
            <w:pPr>
              <w:spacing w:before="0" w:after="0"/>
              <w:rPr>
                <w:rFonts w:asciiTheme="minorHAnsi" w:hAnsiTheme="minorHAnsi"/>
                <w:lang w:val="pt-PT"/>
              </w:rPr>
            </w:pPr>
          </w:p>
        </w:tc>
        <w:tc>
          <w:tcPr>
            <w:tcW w:w="702" w:type="dxa"/>
            <w:tcBorders>
              <w:bottom w:val="single" w:sz="4" w:space="0" w:color="auto"/>
            </w:tcBorders>
          </w:tcPr>
          <w:p w14:paraId="39544D67" w14:textId="77777777" w:rsidR="00FE274C" w:rsidRPr="005150AA" w:rsidRDefault="00FE274C" w:rsidP="00706852">
            <w:pPr>
              <w:spacing w:before="0" w:after="0"/>
              <w:rPr>
                <w:rFonts w:asciiTheme="minorHAnsi" w:hAnsiTheme="minorHAnsi"/>
                <w:lang w:val="pt-PT"/>
              </w:rPr>
            </w:pPr>
          </w:p>
        </w:tc>
        <w:tc>
          <w:tcPr>
            <w:tcW w:w="840" w:type="dxa"/>
            <w:tcBorders>
              <w:bottom w:val="single" w:sz="4" w:space="0" w:color="auto"/>
            </w:tcBorders>
          </w:tcPr>
          <w:p w14:paraId="722A367E" w14:textId="77777777" w:rsidR="00FE274C" w:rsidRPr="005150AA" w:rsidRDefault="00FE274C" w:rsidP="00706852">
            <w:pPr>
              <w:spacing w:before="0" w:after="0"/>
              <w:rPr>
                <w:rFonts w:asciiTheme="minorHAnsi" w:hAnsiTheme="minorHAnsi"/>
                <w:lang w:val="pt-PT"/>
              </w:rPr>
            </w:pPr>
          </w:p>
        </w:tc>
      </w:tr>
      <w:tr w:rsidR="008A070D" w:rsidRPr="005150AA" w14:paraId="0F847C82" w14:textId="77777777" w:rsidTr="003E3D11">
        <w:trPr>
          <w:cantSplit/>
          <w:trHeight w:val="20"/>
          <w:tblHeader/>
        </w:trPr>
        <w:tc>
          <w:tcPr>
            <w:tcW w:w="10101" w:type="dxa"/>
            <w:gridSpan w:val="3"/>
            <w:tcBorders>
              <w:bottom w:val="single" w:sz="4" w:space="0" w:color="auto"/>
            </w:tcBorders>
          </w:tcPr>
          <w:p w14:paraId="3685CE2F" w14:textId="202CAF9A" w:rsidR="00A9198D" w:rsidRPr="00327D82" w:rsidRDefault="006F493B" w:rsidP="00706852">
            <w:pPr>
              <w:spacing w:before="0" w:after="0"/>
              <w:jc w:val="both"/>
              <w:rPr>
                <w:rFonts w:asciiTheme="minorHAnsi" w:hAnsiTheme="minorHAnsi"/>
                <w:i/>
                <w:szCs w:val="22"/>
                <w:lang w:val="pt-PT"/>
              </w:rPr>
            </w:pPr>
            <w:r w:rsidRPr="005150AA">
              <w:rPr>
                <w:rFonts w:asciiTheme="minorHAnsi" w:hAnsiTheme="minorHAnsi"/>
                <w:b/>
                <w:szCs w:val="22"/>
                <w:lang w:val="fr-FR"/>
              </w:rPr>
              <w:t xml:space="preserve">       </w:t>
            </w:r>
            <w:r w:rsidR="00B45739">
              <w:t xml:space="preserve"> </w:t>
            </w:r>
            <w:r w:rsidR="00B45739" w:rsidRPr="00EA6FC9">
              <w:rPr>
                <w:rFonts w:asciiTheme="minorHAnsi" w:hAnsiTheme="minorHAnsi"/>
                <w:b/>
                <w:szCs w:val="22"/>
                <w:lang w:val="pt-PT"/>
              </w:rPr>
              <w:tab/>
            </w:r>
            <w:r w:rsidR="00B45739" w:rsidRPr="00327D82">
              <w:rPr>
                <w:rFonts w:asciiTheme="minorHAnsi" w:hAnsiTheme="minorHAnsi"/>
                <w:szCs w:val="22"/>
                <w:lang w:val="pt-PT"/>
              </w:rPr>
              <w:t>Documentele statutare ale solicitantului şi partenerilor, după caz, conform legislației în vigoare la data depunerii cererii de finanțare</w:t>
            </w:r>
          </w:p>
          <w:p w14:paraId="10B1E82D" w14:textId="7A32C56E" w:rsidR="00B45739" w:rsidRPr="00B45739" w:rsidRDefault="00D33AB8" w:rsidP="00706852">
            <w:pPr>
              <w:pStyle w:val="ListParagraph"/>
              <w:numPr>
                <w:ilvl w:val="0"/>
                <w:numId w:val="38"/>
              </w:numPr>
              <w:spacing w:after="0"/>
              <w:rPr>
                <w:rFonts w:ascii="Calibri" w:eastAsia="Calibri" w:hAnsi="Calibri" w:cs="Calibri"/>
                <w:sz w:val="20"/>
              </w:rPr>
            </w:pPr>
            <w:r w:rsidRPr="00B45739">
              <w:rPr>
                <w:rFonts w:asciiTheme="minorHAnsi" w:hAnsiTheme="minorHAnsi"/>
                <w:b/>
                <w:sz w:val="20"/>
                <w:lang w:val="pt-PT"/>
              </w:rPr>
              <w:t xml:space="preserve">         </w:t>
            </w:r>
            <w:r w:rsidR="00B45739" w:rsidRPr="00B45739">
              <w:rPr>
                <w:rFonts w:ascii="Calibri" w:eastAsia="Calibri" w:hAnsi="Calibri" w:cs="Calibri"/>
                <w:b/>
                <w:sz w:val="20"/>
              </w:rPr>
              <w:t xml:space="preserve"> Pentru unităţile administrativ teritoriale, </w:t>
            </w:r>
            <w:r w:rsidR="00B45739" w:rsidRPr="00B45739">
              <w:rPr>
                <w:rFonts w:ascii="Calibri" w:eastAsia="Calibri" w:hAnsi="Calibri" w:cs="Calibri"/>
                <w:sz w:val="20"/>
              </w:rPr>
              <w:t>se vor anexa următoarele documente:</w:t>
            </w:r>
          </w:p>
          <w:p w14:paraId="1424AEBD" w14:textId="77777777" w:rsidR="00B45739" w:rsidRPr="00B45739" w:rsidRDefault="00B45739" w:rsidP="00706852">
            <w:pPr>
              <w:spacing w:before="0" w:after="0"/>
              <w:jc w:val="both"/>
              <w:rPr>
                <w:rFonts w:ascii="Calibri" w:hAnsi="Calibri" w:cs="Calibri"/>
                <w:szCs w:val="20"/>
                <w:lang w:eastAsia="ro-RO"/>
              </w:rPr>
            </w:pPr>
          </w:p>
          <w:p w14:paraId="5E503876" w14:textId="53CBC3D1" w:rsidR="00B45739" w:rsidRPr="00B45739" w:rsidRDefault="00B45739" w:rsidP="00706852">
            <w:pPr>
              <w:numPr>
                <w:ilvl w:val="0"/>
                <w:numId w:val="37"/>
              </w:numPr>
              <w:spacing w:before="0" w:after="0"/>
              <w:jc w:val="both"/>
              <w:rPr>
                <w:rFonts w:ascii="Calibri" w:eastAsia="Calibri" w:hAnsi="Calibri" w:cs="Calibri"/>
                <w:szCs w:val="20"/>
              </w:rPr>
            </w:pPr>
            <w:r w:rsidRPr="00B45739">
              <w:rPr>
                <w:rFonts w:ascii="Calibri" w:eastAsia="Calibri" w:hAnsi="Calibri" w:cs="Calibri"/>
                <w:szCs w:val="20"/>
              </w:rPr>
              <w:t>Hotărârea de constituire a consiliului</w:t>
            </w:r>
            <w:ins w:id="6" w:author="Ramona Mircea" w:date="2024-03-12T10:42:00Z">
              <w:r w:rsidR="005501F8">
                <w:rPr>
                  <w:rFonts w:ascii="Calibri" w:eastAsia="Calibri" w:hAnsi="Calibri" w:cs="Calibri"/>
                  <w:szCs w:val="20"/>
                </w:rPr>
                <w:t xml:space="preserve"> </w:t>
              </w:r>
            </w:ins>
            <w:r w:rsidRPr="00B45739">
              <w:rPr>
                <w:rFonts w:ascii="Calibri" w:eastAsia="Calibri" w:hAnsi="Calibri" w:cs="Calibri"/>
                <w:szCs w:val="20"/>
              </w:rPr>
              <w:t>local, și, dacă este,  cazul hotărârile de constituire ale consiliului local/județ</w:t>
            </w:r>
            <w:ins w:id="7" w:author="Ramona Mircea" w:date="2024-03-12T10:43:00Z">
              <w:r w:rsidR="005501F8">
                <w:rPr>
                  <w:rFonts w:ascii="Calibri" w:eastAsia="Calibri" w:hAnsi="Calibri" w:cs="Calibri"/>
                  <w:szCs w:val="20"/>
                </w:rPr>
                <w:t>e</w:t>
              </w:r>
            </w:ins>
            <w:r w:rsidRPr="00B45739">
              <w:rPr>
                <w:rFonts w:ascii="Calibri" w:eastAsia="Calibri" w:hAnsi="Calibri" w:cs="Calibri"/>
                <w:szCs w:val="20"/>
              </w:rPr>
              <w:t>an ale partenerilor;</w:t>
            </w:r>
          </w:p>
          <w:p w14:paraId="469302B9" w14:textId="77777777" w:rsidR="00B45739" w:rsidRPr="00B45739" w:rsidRDefault="00B45739" w:rsidP="00706852">
            <w:pPr>
              <w:spacing w:before="0" w:after="0"/>
              <w:jc w:val="both"/>
              <w:rPr>
                <w:rFonts w:ascii="Calibri" w:hAnsi="Calibri" w:cs="Calibri"/>
                <w:szCs w:val="20"/>
                <w:lang w:eastAsia="ro-RO"/>
              </w:rPr>
            </w:pPr>
            <w:r w:rsidRPr="00B45739">
              <w:rPr>
                <w:rFonts w:ascii="Calibri" w:hAnsi="Calibri" w:cs="Calibri"/>
                <w:bCs/>
                <w:snapToGrid w:val="0"/>
                <w:szCs w:val="20"/>
                <w:lang w:eastAsia="ro-RO"/>
              </w:rPr>
              <w:t xml:space="preserve">De asemenea, se vor anexa documente statutare pentru reprezentantul legal al solicitantul de finanţare </w:t>
            </w:r>
            <w:r w:rsidRPr="00B45739">
              <w:rPr>
                <w:rFonts w:ascii="Calibri" w:hAnsi="Calibri" w:cs="Calibri"/>
                <w:szCs w:val="20"/>
                <w:lang w:eastAsia="ro-RO"/>
              </w:rPr>
              <w:t xml:space="preserve">şi pentru reprezentanţii legali ai </w:t>
            </w:r>
            <w:r w:rsidRPr="00B45739">
              <w:rPr>
                <w:rFonts w:ascii="Calibri" w:hAnsi="Calibri" w:cs="Calibri"/>
                <w:bCs/>
                <w:snapToGrid w:val="0"/>
                <w:szCs w:val="20"/>
                <w:lang w:eastAsia="ro-RO"/>
              </w:rPr>
              <w:t>partenerilor:</w:t>
            </w:r>
          </w:p>
          <w:p w14:paraId="10DC56B7" w14:textId="77777777" w:rsidR="00B45739" w:rsidRPr="00B45739" w:rsidRDefault="00B45739" w:rsidP="00706852">
            <w:pPr>
              <w:numPr>
                <w:ilvl w:val="0"/>
                <w:numId w:val="37"/>
              </w:numPr>
              <w:spacing w:before="0" w:after="0"/>
              <w:jc w:val="both"/>
              <w:rPr>
                <w:rFonts w:ascii="Calibri" w:eastAsia="Calibri" w:hAnsi="Calibri" w:cs="Calibri"/>
                <w:szCs w:val="20"/>
              </w:rPr>
            </w:pPr>
            <w:r w:rsidRPr="00B45739">
              <w:rPr>
                <w:rFonts w:ascii="Calibri" w:eastAsia="Calibri" w:hAnsi="Calibri" w:cs="Calibri"/>
                <w:szCs w:val="20"/>
              </w:rPr>
              <w:t>Hotărârea consiliului judeţean privind alegerea preşedintelui Consiliului Judeţean;</w:t>
            </w:r>
          </w:p>
          <w:p w14:paraId="6FF76658" w14:textId="77777777" w:rsidR="00B45739" w:rsidRPr="00B45739" w:rsidRDefault="00B45739" w:rsidP="00706852">
            <w:pPr>
              <w:numPr>
                <w:ilvl w:val="0"/>
                <w:numId w:val="37"/>
              </w:numPr>
              <w:spacing w:before="0" w:after="0"/>
              <w:jc w:val="both"/>
              <w:rPr>
                <w:rFonts w:ascii="Calibri" w:eastAsia="Calibri" w:hAnsi="Calibri" w:cs="Calibri"/>
                <w:szCs w:val="20"/>
              </w:rPr>
            </w:pPr>
            <w:r w:rsidRPr="00B45739">
              <w:rPr>
                <w:rFonts w:ascii="Calibri" w:eastAsia="Calibri" w:hAnsi="Calibri" w:cs="Calibri"/>
                <w:szCs w:val="20"/>
              </w:rPr>
              <w:t>Hotărârea judecătorească de validare a mandatului primarului (dacă este cazul parteneriatului) sau  a certificatului doveditor la alegerii primarului, după caz, eliberat de Biroul electoral de circumscripție comunală, orășenească, municipală sau județeană sau ale proceselor verbale ale Biroului Electoral Central, publicate în Monitorul Oficial;</w:t>
            </w:r>
          </w:p>
          <w:p w14:paraId="011E4332" w14:textId="77777777" w:rsidR="00B45739" w:rsidRPr="00B45739" w:rsidRDefault="00B45739" w:rsidP="00706852">
            <w:pPr>
              <w:numPr>
                <w:ilvl w:val="0"/>
                <w:numId w:val="37"/>
              </w:numPr>
              <w:spacing w:before="0" w:after="0"/>
              <w:jc w:val="both"/>
              <w:rPr>
                <w:rFonts w:ascii="Calibri" w:eastAsia="Calibri" w:hAnsi="Calibri" w:cs="Calibri"/>
                <w:szCs w:val="20"/>
              </w:rPr>
            </w:pPr>
            <w:r w:rsidRPr="00B45739">
              <w:rPr>
                <w:rFonts w:ascii="Calibri" w:eastAsia="Calibri" w:hAnsi="Calibri" w:cs="Calibri"/>
                <w:i/>
                <w:szCs w:val="20"/>
              </w:rPr>
              <w:t>Pentru situații particulare</w:t>
            </w:r>
            <w:r w:rsidRPr="00B45739">
              <w:rPr>
                <w:rFonts w:ascii="Calibri" w:eastAsia="Calibri" w:hAnsi="Calibri" w:cs="Calibri"/>
                <w:szCs w:val="20"/>
              </w:rPr>
              <w:t>, alte documente relevante din care să rezulte calitatea de reprezentant legal al solicitantului/ partenerilor.</w:t>
            </w:r>
          </w:p>
          <w:p w14:paraId="01048725" w14:textId="77777777" w:rsidR="00B45739" w:rsidRPr="00B45739" w:rsidRDefault="00B45739" w:rsidP="00706852">
            <w:pPr>
              <w:spacing w:before="0" w:after="0"/>
              <w:jc w:val="both"/>
              <w:rPr>
                <w:rFonts w:ascii="Calibri" w:hAnsi="Calibri" w:cs="Calibri"/>
                <w:szCs w:val="20"/>
                <w:lang w:eastAsia="ro-RO"/>
              </w:rPr>
            </w:pPr>
          </w:p>
          <w:p w14:paraId="25C14FD7" w14:textId="77777777" w:rsidR="00B45739" w:rsidRPr="00B45739" w:rsidRDefault="00B45739" w:rsidP="00706852">
            <w:pPr>
              <w:numPr>
                <w:ilvl w:val="0"/>
                <w:numId w:val="38"/>
              </w:numPr>
              <w:spacing w:before="0" w:after="0"/>
              <w:jc w:val="both"/>
              <w:rPr>
                <w:rFonts w:ascii="Calibri" w:eastAsia="Calibri" w:hAnsi="Calibri" w:cs="Calibri"/>
                <w:szCs w:val="20"/>
              </w:rPr>
            </w:pPr>
            <w:r w:rsidRPr="00B45739">
              <w:rPr>
                <w:rFonts w:ascii="Calibri" w:eastAsia="Calibri" w:hAnsi="Calibri" w:cs="Calibri"/>
                <w:b/>
                <w:szCs w:val="20"/>
              </w:rPr>
              <w:t xml:space="preserve">Pentru unităţile de cult, </w:t>
            </w:r>
            <w:r w:rsidRPr="00B45739">
              <w:rPr>
                <w:rFonts w:ascii="Calibri" w:eastAsia="Calibri" w:hAnsi="Calibri" w:cs="Calibri"/>
                <w:szCs w:val="20"/>
              </w:rPr>
              <w:t>se vor anexa următoarele documente:</w:t>
            </w:r>
          </w:p>
          <w:p w14:paraId="0420AF54" w14:textId="77777777" w:rsidR="00B45739" w:rsidRPr="00B45739" w:rsidRDefault="00B45739" w:rsidP="00706852">
            <w:pPr>
              <w:numPr>
                <w:ilvl w:val="0"/>
                <w:numId w:val="39"/>
              </w:numPr>
              <w:spacing w:beforeLines="60" w:before="144" w:afterLines="60" w:after="144" w:line="264" w:lineRule="auto"/>
              <w:contextualSpacing/>
              <w:jc w:val="both"/>
              <w:rPr>
                <w:rFonts w:ascii="Calibri" w:eastAsia="Calibri" w:hAnsi="Calibri" w:cs="Calibri"/>
                <w:szCs w:val="20"/>
              </w:rPr>
            </w:pPr>
            <w:r w:rsidRPr="00B45739">
              <w:rPr>
                <w:rFonts w:ascii="Calibri" w:eastAsia="Calibri" w:hAnsi="Calibri" w:cs="Calibri"/>
                <w:szCs w:val="20"/>
              </w:rPr>
              <w:t xml:space="preserve">Statutul sau codul canonic şi </w:t>
            </w:r>
          </w:p>
          <w:p w14:paraId="74F2E7E4" w14:textId="77777777" w:rsidR="00B45739" w:rsidRPr="00B45739" w:rsidRDefault="00B45739" w:rsidP="00706852">
            <w:pPr>
              <w:numPr>
                <w:ilvl w:val="0"/>
                <w:numId w:val="39"/>
              </w:numPr>
              <w:spacing w:beforeLines="60" w:before="144" w:afterLines="60" w:after="144" w:line="264" w:lineRule="auto"/>
              <w:contextualSpacing/>
              <w:jc w:val="both"/>
              <w:rPr>
                <w:rFonts w:ascii="Calibri" w:eastAsia="Calibri" w:hAnsi="Calibri" w:cs="Calibri"/>
                <w:szCs w:val="20"/>
              </w:rPr>
            </w:pPr>
            <w:r w:rsidRPr="00B45739">
              <w:rPr>
                <w:rFonts w:ascii="Calibri" w:eastAsia="Calibri" w:hAnsi="Calibri" w:cs="Calibri"/>
                <w:szCs w:val="20"/>
              </w:rPr>
              <w:t>Actul de înfiinţare a unităţii de cult sau adeverinţă de funcţionare şi</w:t>
            </w:r>
          </w:p>
          <w:p w14:paraId="25B70B21" w14:textId="77777777" w:rsidR="00B45739" w:rsidRPr="00B45739" w:rsidRDefault="00B45739" w:rsidP="00706852">
            <w:pPr>
              <w:numPr>
                <w:ilvl w:val="0"/>
                <w:numId w:val="39"/>
              </w:numPr>
              <w:spacing w:beforeLines="60" w:before="144" w:afterLines="60" w:after="144" w:line="264" w:lineRule="auto"/>
              <w:contextualSpacing/>
              <w:jc w:val="both"/>
              <w:rPr>
                <w:rFonts w:ascii="Calibri" w:eastAsia="Calibri" w:hAnsi="Calibri" w:cs="Calibri"/>
                <w:szCs w:val="20"/>
              </w:rPr>
            </w:pPr>
            <w:r w:rsidRPr="00B45739">
              <w:rPr>
                <w:rFonts w:ascii="Calibri" w:eastAsia="Calibri" w:hAnsi="Calibri" w:cs="Calibri"/>
                <w:szCs w:val="20"/>
              </w:rPr>
              <w:t xml:space="preserve">Documentul de numire sau documentul de constatare a alegerii reprezentantului legal </w:t>
            </w:r>
          </w:p>
          <w:p w14:paraId="480A73DE" w14:textId="6D43F265" w:rsidR="00E6333D" w:rsidRPr="005150AA" w:rsidRDefault="00E6333D" w:rsidP="00706852">
            <w:pPr>
              <w:contextualSpacing/>
              <w:rPr>
                <w:rFonts w:asciiTheme="minorHAnsi" w:hAnsiTheme="minorHAnsi"/>
                <w:szCs w:val="20"/>
                <w:lang w:val="fr-FR"/>
              </w:rPr>
            </w:pPr>
          </w:p>
        </w:tc>
        <w:tc>
          <w:tcPr>
            <w:tcW w:w="479" w:type="dxa"/>
            <w:tcBorders>
              <w:bottom w:val="single" w:sz="4" w:space="0" w:color="auto"/>
            </w:tcBorders>
          </w:tcPr>
          <w:p w14:paraId="540BF7D8" w14:textId="77777777" w:rsidR="00A9198D" w:rsidRPr="005150AA" w:rsidRDefault="00A9198D" w:rsidP="00706852">
            <w:pPr>
              <w:spacing w:before="0" w:after="0"/>
              <w:jc w:val="center"/>
              <w:rPr>
                <w:rFonts w:asciiTheme="minorHAnsi" w:hAnsiTheme="minorHAnsi"/>
                <w:lang w:val="pt-PT"/>
              </w:rPr>
            </w:pPr>
          </w:p>
        </w:tc>
        <w:tc>
          <w:tcPr>
            <w:tcW w:w="484" w:type="dxa"/>
            <w:tcBorders>
              <w:bottom w:val="single" w:sz="4" w:space="0" w:color="auto"/>
            </w:tcBorders>
          </w:tcPr>
          <w:p w14:paraId="6A2FFE65" w14:textId="77777777" w:rsidR="00A9198D" w:rsidRPr="005150AA" w:rsidRDefault="00A9198D" w:rsidP="00706852">
            <w:pPr>
              <w:spacing w:before="0" w:after="0"/>
              <w:rPr>
                <w:rFonts w:asciiTheme="minorHAnsi" w:hAnsiTheme="minorHAnsi"/>
                <w:lang w:val="pt-PT"/>
              </w:rPr>
            </w:pPr>
          </w:p>
        </w:tc>
        <w:tc>
          <w:tcPr>
            <w:tcW w:w="708" w:type="dxa"/>
            <w:tcBorders>
              <w:bottom w:val="single" w:sz="4" w:space="0" w:color="auto"/>
            </w:tcBorders>
          </w:tcPr>
          <w:p w14:paraId="4E3F5C3B" w14:textId="77777777" w:rsidR="00A9198D" w:rsidRPr="005150AA" w:rsidRDefault="00A9198D" w:rsidP="00706852">
            <w:pPr>
              <w:spacing w:before="0" w:after="0"/>
              <w:rPr>
                <w:rFonts w:asciiTheme="minorHAnsi" w:hAnsiTheme="minorHAnsi"/>
                <w:lang w:val="pt-PT"/>
              </w:rPr>
            </w:pPr>
          </w:p>
        </w:tc>
        <w:tc>
          <w:tcPr>
            <w:tcW w:w="730" w:type="dxa"/>
            <w:tcBorders>
              <w:bottom w:val="single" w:sz="4" w:space="0" w:color="auto"/>
            </w:tcBorders>
          </w:tcPr>
          <w:p w14:paraId="6FC220B7" w14:textId="77777777" w:rsidR="00A9198D" w:rsidRPr="005150AA" w:rsidRDefault="00A9198D" w:rsidP="00706852">
            <w:pPr>
              <w:spacing w:before="0" w:after="0"/>
              <w:rPr>
                <w:rFonts w:asciiTheme="minorHAnsi" w:hAnsiTheme="minorHAnsi"/>
                <w:lang w:val="pt-PT"/>
              </w:rPr>
            </w:pPr>
          </w:p>
        </w:tc>
        <w:tc>
          <w:tcPr>
            <w:tcW w:w="562" w:type="dxa"/>
            <w:tcBorders>
              <w:bottom w:val="single" w:sz="4" w:space="0" w:color="auto"/>
            </w:tcBorders>
          </w:tcPr>
          <w:p w14:paraId="056E1228" w14:textId="77777777" w:rsidR="00A9198D" w:rsidRPr="005150AA" w:rsidRDefault="00A9198D" w:rsidP="00706852">
            <w:pPr>
              <w:spacing w:before="0" w:after="0"/>
              <w:rPr>
                <w:rFonts w:asciiTheme="minorHAnsi" w:hAnsiTheme="minorHAnsi"/>
                <w:lang w:val="pt-PT"/>
              </w:rPr>
            </w:pPr>
          </w:p>
        </w:tc>
        <w:tc>
          <w:tcPr>
            <w:tcW w:w="590" w:type="dxa"/>
            <w:tcBorders>
              <w:bottom w:val="single" w:sz="4" w:space="0" w:color="auto"/>
            </w:tcBorders>
          </w:tcPr>
          <w:p w14:paraId="6ABB3DCE" w14:textId="77777777" w:rsidR="00A9198D" w:rsidRPr="005150AA" w:rsidRDefault="00A9198D" w:rsidP="00706852">
            <w:pPr>
              <w:spacing w:before="0" w:after="0"/>
              <w:rPr>
                <w:rFonts w:asciiTheme="minorHAnsi" w:hAnsiTheme="minorHAnsi"/>
                <w:lang w:val="pt-PT"/>
              </w:rPr>
            </w:pPr>
          </w:p>
        </w:tc>
        <w:tc>
          <w:tcPr>
            <w:tcW w:w="702" w:type="dxa"/>
            <w:tcBorders>
              <w:bottom w:val="single" w:sz="4" w:space="0" w:color="auto"/>
            </w:tcBorders>
          </w:tcPr>
          <w:p w14:paraId="2C3EE74C" w14:textId="77777777" w:rsidR="00A9198D" w:rsidRPr="005150AA" w:rsidRDefault="00A9198D" w:rsidP="00706852">
            <w:pPr>
              <w:spacing w:before="0" w:after="0"/>
              <w:rPr>
                <w:rFonts w:asciiTheme="minorHAnsi" w:hAnsiTheme="minorHAnsi"/>
                <w:lang w:val="pt-PT"/>
              </w:rPr>
            </w:pPr>
          </w:p>
        </w:tc>
        <w:tc>
          <w:tcPr>
            <w:tcW w:w="840" w:type="dxa"/>
            <w:tcBorders>
              <w:bottom w:val="single" w:sz="4" w:space="0" w:color="auto"/>
            </w:tcBorders>
          </w:tcPr>
          <w:p w14:paraId="043C11D3" w14:textId="77777777" w:rsidR="00A9198D" w:rsidRPr="005150AA" w:rsidRDefault="00A9198D" w:rsidP="00706852">
            <w:pPr>
              <w:spacing w:before="0" w:after="0"/>
              <w:rPr>
                <w:rFonts w:asciiTheme="minorHAnsi" w:hAnsiTheme="minorHAnsi"/>
                <w:lang w:val="pt-PT"/>
              </w:rPr>
            </w:pPr>
          </w:p>
        </w:tc>
      </w:tr>
      <w:tr w:rsidR="00EA6FC9" w:rsidRPr="005150AA" w14:paraId="21BD301B" w14:textId="77777777" w:rsidTr="003E3D11">
        <w:trPr>
          <w:cantSplit/>
          <w:trHeight w:val="20"/>
          <w:tblHeader/>
        </w:trPr>
        <w:tc>
          <w:tcPr>
            <w:tcW w:w="10101" w:type="dxa"/>
            <w:gridSpan w:val="3"/>
            <w:tcBorders>
              <w:bottom w:val="single" w:sz="4" w:space="0" w:color="auto"/>
            </w:tcBorders>
          </w:tcPr>
          <w:p w14:paraId="46292FA3" w14:textId="2BEB4EF4" w:rsidR="00EA6FC9" w:rsidRPr="00706852" w:rsidRDefault="00DE3D75" w:rsidP="00706852">
            <w:pPr>
              <w:spacing w:before="0" w:after="0"/>
              <w:jc w:val="both"/>
              <w:rPr>
                <w:rFonts w:asciiTheme="minorHAnsi" w:hAnsiTheme="minorHAnsi"/>
                <w:bCs/>
                <w:szCs w:val="22"/>
              </w:rPr>
            </w:pPr>
            <w:r w:rsidRPr="00327D82">
              <w:rPr>
                <w:rFonts w:asciiTheme="minorHAnsi" w:hAnsiTheme="minorHAnsi"/>
                <w:bCs/>
                <w:szCs w:val="22"/>
              </w:rPr>
              <w:t xml:space="preserve">  </w:t>
            </w:r>
            <w:r w:rsidR="00EA6FC9" w:rsidRPr="00327D82">
              <w:rPr>
                <w:rFonts w:asciiTheme="minorHAnsi" w:hAnsiTheme="minorHAnsi"/>
                <w:bCs/>
                <w:szCs w:val="22"/>
              </w:rPr>
              <w:t xml:space="preserve">Acordul privind implementarea în parteneriat a proiectului, dacă este cazul </w:t>
            </w:r>
          </w:p>
        </w:tc>
        <w:tc>
          <w:tcPr>
            <w:tcW w:w="479" w:type="dxa"/>
            <w:tcBorders>
              <w:bottom w:val="single" w:sz="4" w:space="0" w:color="auto"/>
            </w:tcBorders>
          </w:tcPr>
          <w:p w14:paraId="351562F9" w14:textId="77777777" w:rsidR="00EA6FC9" w:rsidRPr="005150AA" w:rsidRDefault="00EA6FC9" w:rsidP="00706852">
            <w:pPr>
              <w:spacing w:before="0" w:after="0"/>
              <w:jc w:val="center"/>
              <w:rPr>
                <w:rFonts w:asciiTheme="minorHAnsi" w:hAnsiTheme="minorHAnsi"/>
                <w:lang w:val="pt-PT"/>
              </w:rPr>
            </w:pPr>
          </w:p>
        </w:tc>
        <w:tc>
          <w:tcPr>
            <w:tcW w:w="484" w:type="dxa"/>
            <w:tcBorders>
              <w:bottom w:val="single" w:sz="4" w:space="0" w:color="auto"/>
            </w:tcBorders>
          </w:tcPr>
          <w:p w14:paraId="1082AD5F" w14:textId="77777777" w:rsidR="00EA6FC9" w:rsidRPr="005150AA" w:rsidRDefault="00EA6FC9" w:rsidP="00706852">
            <w:pPr>
              <w:spacing w:before="0" w:after="0"/>
              <w:rPr>
                <w:rFonts w:asciiTheme="minorHAnsi" w:hAnsiTheme="minorHAnsi"/>
                <w:lang w:val="pt-PT"/>
              </w:rPr>
            </w:pPr>
          </w:p>
        </w:tc>
        <w:tc>
          <w:tcPr>
            <w:tcW w:w="708" w:type="dxa"/>
            <w:tcBorders>
              <w:bottom w:val="single" w:sz="4" w:space="0" w:color="auto"/>
            </w:tcBorders>
          </w:tcPr>
          <w:p w14:paraId="0041D0DC" w14:textId="77777777" w:rsidR="00EA6FC9" w:rsidRPr="005150AA" w:rsidRDefault="00EA6FC9" w:rsidP="00706852">
            <w:pPr>
              <w:spacing w:before="0" w:after="0"/>
              <w:rPr>
                <w:rFonts w:asciiTheme="minorHAnsi" w:hAnsiTheme="minorHAnsi"/>
                <w:lang w:val="pt-PT"/>
              </w:rPr>
            </w:pPr>
          </w:p>
        </w:tc>
        <w:tc>
          <w:tcPr>
            <w:tcW w:w="730" w:type="dxa"/>
            <w:tcBorders>
              <w:bottom w:val="single" w:sz="4" w:space="0" w:color="auto"/>
            </w:tcBorders>
          </w:tcPr>
          <w:p w14:paraId="77F63600" w14:textId="77777777" w:rsidR="00EA6FC9" w:rsidRPr="005150AA" w:rsidRDefault="00EA6FC9" w:rsidP="00706852">
            <w:pPr>
              <w:spacing w:before="0" w:after="0"/>
              <w:rPr>
                <w:rFonts w:asciiTheme="minorHAnsi" w:hAnsiTheme="minorHAnsi"/>
                <w:lang w:val="pt-PT"/>
              </w:rPr>
            </w:pPr>
          </w:p>
        </w:tc>
        <w:tc>
          <w:tcPr>
            <w:tcW w:w="562" w:type="dxa"/>
            <w:tcBorders>
              <w:bottom w:val="single" w:sz="4" w:space="0" w:color="auto"/>
            </w:tcBorders>
          </w:tcPr>
          <w:p w14:paraId="3B82930A" w14:textId="77777777" w:rsidR="00EA6FC9" w:rsidRPr="005150AA" w:rsidRDefault="00EA6FC9" w:rsidP="00706852">
            <w:pPr>
              <w:spacing w:before="0" w:after="0"/>
              <w:rPr>
                <w:rFonts w:asciiTheme="minorHAnsi" w:hAnsiTheme="minorHAnsi"/>
                <w:lang w:val="pt-PT"/>
              </w:rPr>
            </w:pPr>
          </w:p>
        </w:tc>
        <w:tc>
          <w:tcPr>
            <w:tcW w:w="590" w:type="dxa"/>
            <w:tcBorders>
              <w:bottom w:val="single" w:sz="4" w:space="0" w:color="auto"/>
            </w:tcBorders>
          </w:tcPr>
          <w:p w14:paraId="1B4FC439" w14:textId="77777777" w:rsidR="00EA6FC9" w:rsidRPr="005150AA" w:rsidRDefault="00EA6FC9" w:rsidP="00706852">
            <w:pPr>
              <w:spacing w:before="0" w:after="0"/>
              <w:rPr>
                <w:rFonts w:asciiTheme="minorHAnsi" w:hAnsiTheme="minorHAnsi"/>
                <w:lang w:val="pt-PT"/>
              </w:rPr>
            </w:pPr>
          </w:p>
        </w:tc>
        <w:tc>
          <w:tcPr>
            <w:tcW w:w="702" w:type="dxa"/>
            <w:tcBorders>
              <w:bottom w:val="single" w:sz="4" w:space="0" w:color="auto"/>
            </w:tcBorders>
          </w:tcPr>
          <w:p w14:paraId="5E276D29" w14:textId="77777777" w:rsidR="00EA6FC9" w:rsidRPr="005150AA" w:rsidRDefault="00EA6FC9" w:rsidP="00706852">
            <w:pPr>
              <w:spacing w:before="0" w:after="0"/>
              <w:rPr>
                <w:rFonts w:asciiTheme="minorHAnsi" w:hAnsiTheme="minorHAnsi"/>
                <w:lang w:val="pt-PT"/>
              </w:rPr>
            </w:pPr>
          </w:p>
        </w:tc>
        <w:tc>
          <w:tcPr>
            <w:tcW w:w="840" w:type="dxa"/>
            <w:tcBorders>
              <w:bottom w:val="single" w:sz="4" w:space="0" w:color="auto"/>
            </w:tcBorders>
          </w:tcPr>
          <w:p w14:paraId="2993AF6A" w14:textId="77777777" w:rsidR="00EA6FC9" w:rsidRPr="005150AA" w:rsidRDefault="00EA6FC9" w:rsidP="00706852">
            <w:pPr>
              <w:spacing w:before="0" w:after="0"/>
              <w:rPr>
                <w:rFonts w:asciiTheme="minorHAnsi" w:hAnsiTheme="minorHAnsi"/>
                <w:lang w:val="pt-PT"/>
              </w:rPr>
            </w:pPr>
          </w:p>
        </w:tc>
      </w:tr>
      <w:tr w:rsidR="00EA6FC9" w:rsidRPr="005150AA" w14:paraId="33CAEC22" w14:textId="77777777" w:rsidTr="003E3D11">
        <w:trPr>
          <w:cantSplit/>
          <w:trHeight w:val="20"/>
          <w:tblHeader/>
        </w:trPr>
        <w:tc>
          <w:tcPr>
            <w:tcW w:w="10101" w:type="dxa"/>
            <w:gridSpan w:val="3"/>
            <w:tcBorders>
              <w:bottom w:val="single" w:sz="4" w:space="0" w:color="auto"/>
            </w:tcBorders>
          </w:tcPr>
          <w:p w14:paraId="1055A832" w14:textId="0FDCADCB" w:rsidR="00EA6FC9" w:rsidRPr="00327D82" w:rsidRDefault="00EA6FC9" w:rsidP="00706852">
            <w:pPr>
              <w:spacing w:before="0" w:after="0"/>
              <w:jc w:val="both"/>
              <w:rPr>
                <w:rFonts w:asciiTheme="minorHAnsi" w:hAnsiTheme="minorHAnsi"/>
                <w:bCs/>
                <w:szCs w:val="22"/>
              </w:rPr>
            </w:pPr>
            <w:r w:rsidRPr="00327D82">
              <w:rPr>
                <w:rFonts w:asciiTheme="minorHAnsi" w:hAnsiTheme="minorHAnsi"/>
                <w:bCs/>
                <w:szCs w:val="22"/>
              </w:rPr>
              <w:t>Acolo unde este cazul, raportul privind procedura de alegere a partenerilor din sectorul privat, prevăzută la art. 34 alin. (1) din OUG 133/2021</w:t>
            </w:r>
          </w:p>
        </w:tc>
        <w:tc>
          <w:tcPr>
            <w:tcW w:w="479" w:type="dxa"/>
            <w:tcBorders>
              <w:bottom w:val="single" w:sz="4" w:space="0" w:color="auto"/>
            </w:tcBorders>
          </w:tcPr>
          <w:p w14:paraId="412248A0" w14:textId="77777777" w:rsidR="00EA6FC9" w:rsidRPr="005150AA" w:rsidRDefault="00EA6FC9" w:rsidP="00706852">
            <w:pPr>
              <w:spacing w:before="0" w:after="0"/>
              <w:jc w:val="center"/>
              <w:rPr>
                <w:rFonts w:asciiTheme="minorHAnsi" w:hAnsiTheme="minorHAnsi"/>
                <w:lang w:val="pt-PT"/>
              </w:rPr>
            </w:pPr>
          </w:p>
        </w:tc>
        <w:tc>
          <w:tcPr>
            <w:tcW w:w="484" w:type="dxa"/>
            <w:tcBorders>
              <w:bottom w:val="single" w:sz="4" w:space="0" w:color="auto"/>
            </w:tcBorders>
          </w:tcPr>
          <w:p w14:paraId="5B490062" w14:textId="77777777" w:rsidR="00EA6FC9" w:rsidRPr="005150AA" w:rsidRDefault="00EA6FC9" w:rsidP="00706852">
            <w:pPr>
              <w:spacing w:before="0" w:after="0"/>
              <w:rPr>
                <w:rFonts w:asciiTheme="minorHAnsi" w:hAnsiTheme="minorHAnsi"/>
                <w:lang w:val="pt-PT"/>
              </w:rPr>
            </w:pPr>
          </w:p>
        </w:tc>
        <w:tc>
          <w:tcPr>
            <w:tcW w:w="708" w:type="dxa"/>
            <w:tcBorders>
              <w:bottom w:val="single" w:sz="4" w:space="0" w:color="auto"/>
            </w:tcBorders>
          </w:tcPr>
          <w:p w14:paraId="1AA09CC6" w14:textId="77777777" w:rsidR="00EA6FC9" w:rsidRPr="005150AA" w:rsidRDefault="00EA6FC9" w:rsidP="00706852">
            <w:pPr>
              <w:spacing w:before="0" w:after="0"/>
              <w:rPr>
                <w:rFonts w:asciiTheme="minorHAnsi" w:hAnsiTheme="minorHAnsi"/>
                <w:lang w:val="pt-PT"/>
              </w:rPr>
            </w:pPr>
          </w:p>
        </w:tc>
        <w:tc>
          <w:tcPr>
            <w:tcW w:w="730" w:type="dxa"/>
            <w:tcBorders>
              <w:bottom w:val="single" w:sz="4" w:space="0" w:color="auto"/>
            </w:tcBorders>
          </w:tcPr>
          <w:p w14:paraId="1EAB245C" w14:textId="77777777" w:rsidR="00EA6FC9" w:rsidRPr="005150AA" w:rsidRDefault="00EA6FC9" w:rsidP="00706852">
            <w:pPr>
              <w:spacing w:before="0" w:after="0"/>
              <w:rPr>
                <w:rFonts w:asciiTheme="minorHAnsi" w:hAnsiTheme="minorHAnsi"/>
                <w:lang w:val="pt-PT"/>
              </w:rPr>
            </w:pPr>
          </w:p>
        </w:tc>
        <w:tc>
          <w:tcPr>
            <w:tcW w:w="562" w:type="dxa"/>
            <w:tcBorders>
              <w:bottom w:val="single" w:sz="4" w:space="0" w:color="auto"/>
            </w:tcBorders>
          </w:tcPr>
          <w:p w14:paraId="269E9B64" w14:textId="77777777" w:rsidR="00EA6FC9" w:rsidRPr="005150AA" w:rsidRDefault="00EA6FC9" w:rsidP="00706852">
            <w:pPr>
              <w:spacing w:before="0" w:after="0"/>
              <w:rPr>
                <w:rFonts w:asciiTheme="minorHAnsi" w:hAnsiTheme="minorHAnsi"/>
                <w:lang w:val="pt-PT"/>
              </w:rPr>
            </w:pPr>
          </w:p>
        </w:tc>
        <w:tc>
          <w:tcPr>
            <w:tcW w:w="590" w:type="dxa"/>
            <w:tcBorders>
              <w:bottom w:val="single" w:sz="4" w:space="0" w:color="auto"/>
            </w:tcBorders>
          </w:tcPr>
          <w:p w14:paraId="2DBC071F" w14:textId="77777777" w:rsidR="00EA6FC9" w:rsidRPr="005150AA" w:rsidRDefault="00EA6FC9" w:rsidP="00706852">
            <w:pPr>
              <w:spacing w:before="0" w:after="0"/>
              <w:rPr>
                <w:rFonts w:asciiTheme="minorHAnsi" w:hAnsiTheme="minorHAnsi"/>
                <w:lang w:val="pt-PT"/>
              </w:rPr>
            </w:pPr>
          </w:p>
        </w:tc>
        <w:tc>
          <w:tcPr>
            <w:tcW w:w="702" w:type="dxa"/>
            <w:tcBorders>
              <w:bottom w:val="single" w:sz="4" w:space="0" w:color="auto"/>
            </w:tcBorders>
          </w:tcPr>
          <w:p w14:paraId="216A0828" w14:textId="77777777" w:rsidR="00EA6FC9" w:rsidRPr="005150AA" w:rsidRDefault="00EA6FC9" w:rsidP="00706852">
            <w:pPr>
              <w:spacing w:before="0" w:after="0"/>
              <w:rPr>
                <w:rFonts w:asciiTheme="minorHAnsi" w:hAnsiTheme="minorHAnsi"/>
                <w:lang w:val="pt-PT"/>
              </w:rPr>
            </w:pPr>
          </w:p>
        </w:tc>
        <w:tc>
          <w:tcPr>
            <w:tcW w:w="840" w:type="dxa"/>
            <w:tcBorders>
              <w:bottom w:val="single" w:sz="4" w:space="0" w:color="auto"/>
            </w:tcBorders>
          </w:tcPr>
          <w:p w14:paraId="7BC79C7A" w14:textId="77777777" w:rsidR="00EA6FC9" w:rsidRPr="005150AA" w:rsidRDefault="00EA6FC9" w:rsidP="00706852">
            <w:pPr>
              <w:spacing w:before="0" w:after="0"/>
              <w:rPr>
                <w:rFonts w:asciiTheme="minorHAnsi" w:hAnsiTheme="minorHAnsi"/>
                <w:lang w:val="pt-PT"/>
              </w:rPr>
            </w:pPr>
          </w:p>
        </w:tc>
      </w:tr>
      <w:tr w:rsidR="00706852" w:rsidRPr="005150AA" w14:paraId="2B7E22FB" w14:textId="77777777" w:rsidTr="003E3D11">
        <w:trPr>
          <w:cantSplit/>
          <w:trHeight w:val="20"/>
          <w:tblHeader/>
        </w:trPr>
        <w:tc>
          <w:tcPr>
            <w:tcW w:w="10101" w:type="dxa"/>
            <w:gridSpan w:val="3"/>
            <w:tcBorders>
              <w:bottom w:val="single" w:sz="4" w:space="0" w:color="auto"/>
            </w:tcBorders>
          </w:tcPr>
          <w:p w14:paraId="16251C49" w14:textId="77777777" w:rsidR="00706852" w:rsidRDefault="00706852" w:rsidP="00706852">
            <w:pPr>
              <w:spacing w:before="0" w:after="0"/>
              <w:jc w:val="both"/>
              <w:rPr>
                <w:rFonts w:asciiTheme="minorHAnsi" w:hAnsiTheme="minorHAnsi"/>
                <w:b/>
                <w:bCs/>
                <w:szCs w:val="22"/>
              </w:rPr>
            </w:pPr>
            <w:r w:rsidRPr="00EA6FC9">
              <w:rPr>
                <w:rFonts w:asciiTheme="minorHAnsi" w:hAnsiTheme="minorHAnsi"/>
                <w:b/>
                <w:bCs/>
                <w:szCs w:val="22"/>
              </w:rPr>
              <w:lastRenderedPageBreak/>
              <w:t>Documente privind dreptul de proprietate/administrare/concesiune/superficie/folosință</w:t>
            </w:r>
          </w:p>
          <w:p w14:paraId="28BAD697" w14:textId="77777777" w:rsidR="00706852" w:rsidRPr="0034692C" w:rsidRDefault="00706852" w:rsidP="00706852">
            <w:pPr>
              <w:numPr>
                <w:ilvl w:val="0"/>
                <w:numId w:val="43"/>
              </w:numPr>
              <w:spacing w:before="0" w:after="0"/>
              <w:jc w:val="both"/>
              <w:rPr>
                <w:rFonts w:asciiTheme="minorHAnsi" w:hAnsiTheme="minorHAnsi"/>
                <w:bCs/>
                <w:szCs w:val="22"/>
              </w:rPr>
            </w:pPr>
            <w:r w:rsidRPr="0034692C">
              <w:rPr>
                <w:rFonts w:asciiTheme="minorHAnsi" w:hAnsiTheme="minorHAnsi"/>
                <w:bCs/>
                <w:szCs w:val="22"/>
              </w:rPr>
              <w:t>Dreptul de proprietate publică</w:t>
            </w:r>
          </w:p>
          <w:p w14:paraId="2235FB90" w14:textId="40ED3AA5" w:rsidR="00756178" w:rsidRDefault="00706852" w:rsidP="00706852">
            <w:pPr>
              <w:numPr>
                <w:ilvl w:val="0"/>
                <w:numId w:val="42"/>
              </w:numPr>
              <w:spacing w:before="0" w:after="0"/>
              <w:jc w:val="both"/>
              <w:rPr>
                <w:rFonts w:asciiTheme="minorHAnsi" w:hAnsiTheme="minorHAnsi"/>
                <w:bCs/>
                <w:szCs w:val="22"/>
              </w:rPr>
            </w:pPr>
            <w:r w:rsidRPr="0034692C">
              <w:rPr>
                <w:rFonts w:asciiTheme="minorHAnsi" w:hAnsiTheme="minorHAnsi"/>
                <w:bCs/>
                <w:szCs w:val="22"/>
              </w:rPr>
              <w:t>Documente cadastrale şi înregistrarea imobilelor în registre (extras de carte funciară din care să rezulte intabularea, precum și încheierea</w:t>
            </w:r>
            <w:ins w:id="8" w:author="Sorin Cosmulescu" w:date="2024-03-15T15:48:00Z">
              <w:r w:rsidR="00E26B37">
                <w:rPr>
                  <w:rFonts w:asciiTheme="minorHAnsi" w:hAnsiTheme="minorHAnsi"/>
                  <w:bCs/>
                  <w:szCs w:val="22"/>
                </w:rPr>
                <w:t>)</w:t>
              </w:r>
            </w:ins>
            <w:ins w:id="9" w:author="Sorin Cosmulescu" w:date="2024-03-15T15:46:00Z">
              <w:r w:rsidR="00E26B37">
                <w:rPr>
                  <w:rFonts w:asciiTheme="minorHAnsi" w:hAnsiTheme="minorHAnsi"/>
                  <w:bCs/>
                  <w:szCs w:val="22"/>
                </w:rPr>
                <w:t>,</w:t>
              </w:r>
            </w:ins>
            <w:del w:id="10" w:author="Sorin Cosmulescu" w:date="2024-03-15T15:46:00Z">
              <w:r w:rsidRPr="0034692C" w:rsidDel="00E26B37">
                <w:rPr>
                  <w:rFonts w:asciiTheme="minorHAnsi" w:hAnsiTheme="minorHAnsi"/>
                  <w:bCs/>
                  <w:szCs w:val="22"/>
                </w:rPr>
                <w:delText xml:space="preserve">), </w:delText>
              </w:r>
              <w:commentRangeStart w:id="11"/>
              <w:r w:rsidRPr="00756178" w:rsidDel="00E26B37">
                <w:rPr>
                  <w:rFonts w:asciiTheme="minorHAnsi" w:hAnsiTheme="minorHAnsi"/>
                  <w:bCs/>
                  <w:strike/>
                  <w:color w:val="FF0000"/>
                  <w:szCs w:val="22"/>
                </w:rPr>
                <w:delText>în termen de valabilitate la data depunerii (emis cu maxim 30 de zile înaintea depunerii proiectului),</w:delText>
              </w:r>
              <w:commentRangeEnd w:id="11"/>
              <w:r w:rsidR="00756178" w:rsidDel="00E26B37">
                <w:rPr>
                  <w:rStyle w:val="CommentReference"/>
                </w:rPr>
                <w:commentReference w:id="11"/>
              </w:r>
            </w:del>
            <w:r w:rsidRPr="0034692C">
              <w:rPr>
                <w:rFonts w:asciiTheme="minorHAnsi" w:hAnsiTheme="minorHAnsi"/>
                <w:bCs/>
                <w:szCs w:val="22"/>
              </w:rPr>
              <w:t xml:space="preserve"> prin care să se ateste dreptul de proprietate publică/privată, după caz și absența sarcinilor incompatibile cu investiția; </w:t>
            </w:r>
          </w:p>
          <w:p w14:paraId="3ADE8932" w14:textId="7F4EAAD3" w:rsidR="00756178" w:rsidRDefault="00756178" w:rsidP="00756178">
            <w:pPr>
              <w:spacing w:before="0" w:after="0"/>
              <w:ind w:left="1080"/>
              <w:jc w:val="both"/>
              <w:rPr>
                <w:rFonts w:asciiTheme="minorHAnsi" w:hAnsiTheme="minorHAnsi"/>
                <w:bCs/>
                <w:szCs w:val="22"/>
              </w:rPr>
            </w:pPr>
            <w:commentRangeStart w:id="12"/>
            <w:r w:rsidRPr="00E26B37">
              <w:rPr>
                <w:rFonts w:asciiTheme="minorHAnsi" w:hAnsiTheme="minorHAnsi"/>
                <w:bCs/>
                <w:szCs w:val="22"/>
                <w:rPrChange w:id="13" w:author="Sorin Cosmulescu" w:date="2024-03-15T15:47:00Z">
                  <w:rPr>
                    <w:rFonts w:asciiTheme="minorHAnsi" w:hAnsiTheme="minorHAnsi"/>
                    <w:bCs/>
                    <w:szCs w:val="22"/>
                    <w:highlight w:val="yellow"/>
                  </w:rPr>
                </w:rPrChange>
              </w:rPr>
              <w:t>În conformitate cu OUG 23/12.04.2023, pentru proiectele de investiții publice pentru care este necesară obținerea autorizației de construire, solicitantul are obligația, în condițiile și la termenele din Ghidul solicitantului, în etapa de contractare, respectiv nu mai târziu de semnarea contractului de finanțare/emiterea deciziei de finanțare, de a face dovada unui drept real principal, cu respectarea prevederilor art. 8 alin. (12) asupra bunurilor imobile care fac obiectul cererii de finanțare, în condițiile stabilite de autoritatea de management/organismul intermediar în Ghidul solicitantului. În situația în care, în etapa de contractare, beneficiarul nu demonstrează că este titularul dreptului real principal, cererea de finanțare poate fi respinsă sau, după caz, contractul de finanțare se încheie, respectiv decizia de finanțare se emite cu clauză rezolutorie de a cărei îndeplinire, în termenul prevăzut în contractul/decizia de finanțare și care poate fi de maximum 1 an de la semnarea contractului/emiterea deciziei de finanțare, depinde finanțarea proiectului, dacă această posibilitate este prevăzută în Ghidul solicitantului și în condițiile specificate în acesta</w:t>
            </w:r>
            <w:commentRangeEnd w:id="12"/>
            <w:r w:rsidRPr="00E26B37">
              <w:rPr>
                <w:rStyle w:val="CommentReference"/>
              </w:rPr>
              <w:commentReference w:id="12"/>
            </w:r>
          </w:p>
          <w:p w14:paraId="22C72FEE" w14:textId="0C009896" w:rsidR="00706852" w:rsidRPr="0034692C" w:rsidRDefault="00706852" w:rsidP="00756178">
            <w:pPr>
              <w:spacing w:before="0" w:after="0"/>
              <w:ind w:left="1080"/>
              <w:jc w:val="both"/>
              <w:rPr>
                <w:rFonts w:asciiTheme="minorHAnsi" w:hAnsiTheme="minorHAnsi"/>
                <w:bCs/>
                <w:szCs w:val="22"/>
              </w:rPr>
            </w:pPr>
            <w:r w:rsidRPr="0034692C">
              <w:rPr>
                <w:rFonts w:asciiTheme="minorHAnsi" w:hAnsiTheme="minorHAnsi"/>
                <w:bCs/>
                <w:szCs w:val="22"/>
              </w:rPr>
              <w:t>și</w:t>
            </w:r>
          </w:p>
          <w:p w14:paraId="4E868577" w14:textId="77777777" w:rsidR="00706852" w:rsidRPr="0034692C" w:rsidRDefault="00706852" w:rsidP="00706852">
            <w:pPr>
              <w:numPr>
                <w:ilvl w:val="0"/>
                <w:numId w:val="42"/>
              </w:numPr>
              <w:spacing w:before="0" w:after="0"/>
              <w:jc w:val="both"/>
              <w:rPr>
                <w:rFonts w:asciiTheme="minorHAnsi" w:hAnsiTheme="minorHAnsi"/>
                <w:bCs/>
                <w:szCs w:val="22"/>
              </w:rPr>
            </w:pPr>
            <w:r w:rsidRPr="0034692C">
              <w:rPr>
                <w:rFonts w:asciiTheme="minorHAnsi" w:hAnsiTheme="minorHAnsi"/>
                <w:bCs/>
                <w:szCs w:val="22"/>
              </w:rPr>
              <w:t>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19BB156D" w14:textId="77777777" w:rsidR="00706852" w:rsidRDefault="00706852" w:rsidP="00706852">
            <w:pPr>
              <w:numPr>
                <w:ilvl w:val="0"/>
                <w:numId w:val="42"/>
              </w:numPr>
              <w:spacing w:before="0" w:after="0"/>
              <w:jc w:val="both"/>
              <w:rPr>
                <w:rFonts w:asciiTheme="minorHAnsi" w:hAnsiTheme="minorHAnsi"/>
                <w:bCs/>
                <w:szCs w:val="22"/>
              </w:rPr>
            </w:pPr>
            <w:r w:rsidRPr="0034692C">
              <w:rPr>
                <w:rFonts w:asciiTheme="minorHAnsi" w:hAnsiTheme="minorHAnsi"/>
                <w:bCs/>
                <w:szCs w:val="22"/>
              </w:rPr>
              <w:t>Tabelul centralizator asupra nr. cadastrale/ obiectivelor de investiție asupra cărora se intervine prin proiect, precum și suprafețele aferente (a se vedea modelul orientiv – Modelul I din prezentul Ghid);</w:t>
            </w:r>
          </w:p>
          <w:p w14:paraId="6B23C566" w14:textId="77777777" w:rsidR="00706852" w:rsidRPr="0034692C" w:rsidRDefault="00706852" w:rsidP="00706852">
            <w:pPr>
              <w:spacing w:before="0" w:after="0"/>
              <w:jc w:val="both"/>
              <w:rPr>
                <w:rFonts w:asciiTheme="minorHAnsi" w:hAnsiTheme="minorHAnsi"/>
                <w:bCs/>
                <w:szCs w:val="22"/>
              </w:rPr>
            </w:pPr>
            <w:r w:rsidRPr="0034692C">
              <w:rPr>
                <w:rFonts w:asciiTheme="minorHAnsi" w:hAnsiTheme="minorHAnsi"/>
                <w:bCs/>
                <w:szCs w:val="22"/>
              </w:rPr>
              <w:t xml:space="preserve">Sau </w:t>
            </w:r>
          </w:p>
          <w:p w14:paraId="5658CF64" w14:textId="77777777" w:rsidR="00706852" w:rsidRDefault="00706852" w:rsidP="00706852">
            <w:pPr>
              <w:spacing w:before="0" w:after="0"/>
              <w:jc w:val="both"/>
              <w:rPr>
                <w:rFonts w:asciiTheme="minorHAnsi" w:hAnsiTheme="minorHAnsi"/>
                <w:bCs/>
                <w:szCs w:val="22"/>
              </w:rPr>
            </w:pPr>
            <w:r w:rsidRPr="0034692C">
              <w:rPr>
                <w:rFonts w:asciiTheme="minorHAnsi" w:hAnsiTheme="minorHAnsi"/>
                <w:bCs/>
                <w:szCs w:val="22"/>
              </w:rPr>
              <w:t>Alte documente legale (Legi, Ordonanţe, Hotărâri de Guvern, Ordine ale Miniştrilor, Actele juridice translative sau declarative de proprietate, Actele jurisdicționale, alte documente de proprietate, după caz), pentru cazuri particulare prin care să se dovedească deţinerea dreptului de proprietate publică, precum și dreptul de execuţie a lucrărilor</w:t>
            </w:r>
          </w:p>
          <w:p w14:paraId="28191A8D" w14:textId="77777777" w:rsidR="00706852" w:rsidRPr="0034692C" w:rsidRDefault="00706852" w:rsidP="00706852">
            <w:pPr>
              <w:pStyle w:val="ListParagraph"/>
              <w:numPr>
                <w:ilvl w:val="0"/>
                <w:numId w:val="43"/>
              </w:numPr>
              <w:spacing w:after="0"/>
              <w:rPr>
                <w:rFonts w:asciiTheme="minorHAnsi" w:hAnsiTheme="minorHAnsi"/>
                <w:bCs/>
                <w:sz w:val="20"/>
              </w:rPr>
            </w:pPr>
            <w:r w:rsidRPr="0034692C">
              <w:rPr>
                <w:rFonts w:asciiTheme="minorHAnsi" w:hAnsiTheme="minorHAnsi"/>
                <w:bCs/>
                <w:sz w:val="20"/>
              </w:rPr>
              <w:t>Dreptul de administrare</w:t>
            </w:r>
          </w:p>
          <w:p w14:paraId="661C6A4A" w14:textId="77777777" w:rsidR="00706852" w:rsidRPr="0034692C" w:rsidRDefault="00706852" w:rsidP="00706852">
            <w:pPr>
              <w:numPr>
                <w:ilvl w:val="0"/>
                <w:numId w:val="44"/>
              </w:numPr>
              <w:spacing w:before="0" w:after="0"/>
              <w:jc w:val="both"/>
              <w:rPr>
                <w:rFonts w:asciiTheme="minorHAnsi" w:hAnsiTheme="minorHAnsi"/>
                <w:bCs/>
                <w:szCs w:val="22"/>
              </w:rPr>
            </w:pPr>
            <w:r w:rsidRPr="0034692C">
              <w:rPr>
                <w:rFonts w:asciiTheme="minorHAnsi" w:hAnsiTheme="minorHAnsi"/>
                <w:bCs/>
                <w:szCs w:val="22"/>
              </w:rPr>
              <w:t>Hotărârea/actul juridic prin care să se demonstreze că solicitantul este administratorul legal al imobilului obiect al investiţiei/proiectului, conform prevederilor legale în vigoare. Menținerea acestui drept va acoperi inclusiv perioada de durabilitate a contractului de finanţare; și</w:t>
            </w:r>
          </w:p>
          <w:p w14:paraId="6B267544" w14:textId="16AB52FC" w:rsidR="00706852" w:rsidRPr="00756178" w:rsidRDefault="00706852" w:rsidP="00706852">
            <w:pPr>
              <w:numPr>
                <w:ilvl w:val="0"/>
                <w:numId w:val="44"/>
              </w:numPr>
              <w:spacing w:before="0" w:after="0"/>
              <w:jc w:val="both"/>
              <w:rPr>
                <w:ins w:id="14" w:author="Ramona Mircea" w:date="2024-03-12T10:07:00Z"/>
                <w:rFonts w:asciiTheme="minorHAnsi" w:hAnsiTheme="minorHAnsi"/>
                <w:bCs/>
                <w:szCs w:val="22"/>
              </w:rPr>
            </w:pPr>
            <w:r w:rsidRPr="0034692C">
              <w:rPr>
                <w:rFonts w:asciiTheme="minorHAnsi" w:hAnsiTheme="minorHAnsi"/>
                <w:bCs/>
                <w:szCs w:val="22"/>
              </w:rPr>
              <w:lastRenderedPageBreak/>
              <w:t xml:space="preserve">Înregistrarea imobilelor în registre (extras de carte funciară din care să rezulte intabularea, precum și încheierea), </w:t>
            </w:r>
            <w:del w:id="15" w:author="Sorin Cosmulescu" w:date="2024-03-15T15:47:00Z">
              <w:r w:rsidRPr="00756178" w:rsidDel="00E26B37">
                <w:rPr>
                  <w:rFonts w:asciiTheme="minorHAnsi" w:hAnsiTheme="minorHAnsi"/>
                  <w:bCs/>
                  <w:strike/>
                  <w:color w:val="FF0000"/>
                  <w:szCs w:val="22"/>
                  <w:rPrChange w:id="16" w:author="Ramona Mircea" w:date="2024-03-12T10:07:00Z">
                    <w:rPr>
                      <w:rFonts w:asciiTheme="minorHAnsi" w:hAnsiTheme="minorHAnsi"/>
                      <w:bCs/>
                      <w:szCs w:val="22"/>
                    </w:rPr>
                  </w:rPrChange>
                </w:rPr>
                <w:delText>emis cu maximum 30 de zile înaintea depunerii</w:delText>
              </w:r>
              <w:r w:rsidRPr="0034692C" w:rsidDel="00E26B37">
                <w:rPr>
                  <w:rFonts w:asciiTheme="minorHAnsi" w:hAnsiTheme="minorHAnsi"/>
                  <w:bCs/>
                  <w:szCs w:val="22"/>
                </w:rPr>
                <w:delText xml:space="preserve">, </w:delText>
              </w:r>
            </w:del>
            <w:r w:rsidRPr="0034692C">
              <w:rPr>
                <w:rFonts w:asciiTheme="minorHAnsi" w:hAnsiTheme="minorHAnsi"/>
                <w:bCs/>
                <w:szCs w:val="22"/>
              </w:rPr>
              <w:t xml:space="preserve">din care să rezulte existența dreptului de </w:t>
            </w:r>
            <w:r w:rsidRPr="00756178">
              <w:rPr>
                <w:rFonts w:asciiTheme="minorHAnsi" w:hAnsiTheme="minorHAnsi"/>
                <w:bCs/>
                <w:szCs w:val="22"/>
              </w:rPr>
              <w:t>administrare pentru solicitantul de finanţare și absența sarcinilor incompatibile cu investiția;</w:t>
            </w:r>
          </w:p>
          <w:p w14:paraId="0F726719" w14:textId="207B93AC" w:rsidR="00756178" w:rsidRPr="00756178" w:rsidRDefault="00756178">
            <w:pPr>
              <w:spacing w:before="0" w:after="0"/>
              <w:ind w:left="1057" w:hanging="1057"/>
              <w:jc w:val="both"/>
              <w:rPr>
                <w:rFonts w:asciiTheme="minorHAnsi" w:hAnsiTheme="minorHAnsi"/>
                <w:bCs/>
                <w:szCs w:val="22"/>
              </w:rPr>
              <w:pPrChange w:id="17" w:author="Ramona Mircea" w:date="2024-03-12T10:07:00Z">
                <w:pPr>
                  <w:framePr w:hSpace="180" w:wrap="around" w:vAnchor="page" w:hAnchor="margin" w:x="108" w:y="2893"/>
                  <w:numPr>
                    <w:numId w:val="44"/>
                  </w:numPr>
                  <w:spacing w:before="0" w:after="0"/>
                  <w:ind w:left="1080" w:hanging="360"/>
                  <w:jc w:val="both"/>
                </w:pPr>
              </w:pPrChange>
            </w:pPr>
            <w:commentRangeStart w:id="18"/>
            <w:ins w:id="19" w:author="Ramona Mircea" w:date="2024-03-12T10:07:00Z">
              <w:r w:rsidRPr="00756178">
                <w:rPr>
                  <w:rFonts w:asciiTheme="minorHAnsi" w:hAnsiTheme="minorHAnsi"/>
                  <w:bCs/>
                  <w:szCs w:val="22"/>
                </w:rPr>
                <w:t xml:space="preserve">În conformitate cu OUG 23/12.04.2023, pentru proiectele de investiții publice pentru care este necesară obținerea autorizației de construire, solicitantul are obligația, în condițiile și la termenele din Ghidul solicitantului, în etapa de contractare, respectiv nu mai târziu de semnarea contractului de finanțare/emiterea deciziei de finanțare, de a face dovada unui drept real principal, cu respectarea prevederilor art. 8 alin. (12) asupra bunurilor imobile care </w:t>
              </w:r>
              <w:r w:rsidRPr="004F228E">
                <w:rPr>
                  <w:rFonts w:asciiTheme="minorHAnsi" w:hAnsiTheme="minorHAnsi"/>
                  <w:bCs/>
                  <w:szCs w:val="22"/>
                </w:rPr>
                <w:t>fac obiectul cererii de finanțare, în condițiile stabilite de autoritatea de management/organismul intermediar în Ghidul solicitantului. În situația în care, în etapa de contractare, beneficiarul nu demonstrează că este titularul dreptului real principal, cererea de finanțare poate fi respinsă sau, după caz, contractul de finanțare se încheie, respectiv decizia de finanțare se emite cu clauză rezolutorie de a cărei îndeplinire, în termenul prevăzut în contractul/decizia de finanțare și care poate fi de maximum 1 an de la semnarea contractului/emiterea deciziei de finanțare, depinde finanțarea proiectului, dacă această posibilitate este prevăzută în Ghidul solicitantului și în condițiile specificate în acesta</w:t>
              </w:r>
            </w:ins>
            <w:commentRangeEnd w:id="18"/>
            <w:ins w:id="20" w:author="Ramona Mircea" w:date="2024-03-12T10:08:00Z">
              <w:r>
                <w:rPr>
                  <w:rStyle w:val="CommentReference"/>
                </w:rPr>
                <w:commentReference w:id="18"/>
              </w:r>
            </w:ins>
          </w:p>
          <w:p w14:paraId="3D6DB07B" w14:textId="77777777" w:rsidR="00706852" w:rsidRPr="0034692C" w:rsidRDefault="00706852" w:rsidP="00706852">
            <w:pPr>
              <w:numPr>
                <w:ilvl w:val="0"/>
                <w:numId w:val="44"/>
              </w:numPr>
              <w:spacing w:before="0" w:after="0"/>
              <w:jc w:val="both"/>
              <w:rPr>
                <w:rFonts w:asciiTheme="minorHAnsi" w:hAnsiTheme="minorHAnsi"/>
                <w:bCs/>
                <w:szCs w:val="22"/>
              </w:rPr>
            </w:pPr>
            <w:r w:rsidRPr="0034692C">
              <w:rPr>
                <w:rFonts w:asciiTheme="minorHAnsi" w:hAnsiTheme="minorHAnsi"/>
                <w:bCs/>
                <w:szCs w:val="22"/>
              </w:rPr>
              <w:t>Un plan de amplasament vizat de OCPI pentru imobilele pe care se propune a se realiza investiţia în cadrul proiectului, plan în care să fie evidențiate inclusiv numerele cadastrale, în cazul în care acesta nu este evidenţiat în anexa la extrasul de carte funciară;și</w:t>
            </w:r>
          </w:p>
          <w:p w14:paraId="34184569" w14:textId="77777777" w:rsidR="00706852" w:rsidRDefault="00706852" w:rsidP="00706852">
            <w:pPr>
              <w:numPr>
                <w:ilvl w:val="0"/>
                <w:numId w:val="44"/>
              </w:numPr>
              <w:spacing w:before="0" w:after="0"/>
              <w:jc w:val="both"/>
              <w:rPr>
                <w:rFonts w:asciiTheme="minorHAnsi" w:hAnsiTheme="minorHAnsi"/>
                <w:bCs/>
                <w:szCs w:val="22"/>
              </w:rPr>
            </w:pPr>
            <w:r w:rsidRPr="0034692C">
              <w:rPr>
                <w:rFonts w:asciiTheme="minorHAnsi" w:hAnsiTheme="minorHAnsi"/>
                <w:bCs/>
                <w:szCs w:val="22"/>
              </w:rPr>
              <w:t>Tabelul centralizator asupra nr. cadastrale/ obiectivelor de investiție asupra cărora se intervine prin proiect, precum și suprafețele aferente (a se vedea modelul orientiv – Modelul I din prezentul Ghid);</w:t>
            </w:r>
          </w:p>
          <w:p w14:paraId="36F4DF35" w14:textId="77777777" w:rsidR="00706852" w:rsidRPr="0034692C" w:rsidRDefault="00706852" w:rsidP="00706852">
            <w:pPr>
              <w:spacing w:before="0" w:after="0"/>
              <w:jc w:val="both"/>
              <w:rPr>
                <w:rFonts w:asciiTheme="minorHAnsi" w:hAnsiTheme="minorHAnsi"/>
                <w:bCs/>
                <w:szCs w:val="22"/>
              </w:rPr>
            </w:pPr>
          </w:p>
          <w:p w14:paraId="15F0C50A" w14:textId="77777777" w:rsidR="00706852" w:rsidRPr="00327D82" w:rsidRDefault="00706852" w:rsidP="00706852">
            <w:pPr>
              <w:spacing w:before="0" w:after="0"/>
              <w:jc w:val="both"/>
              <w:rPr>
                <w:rFonts w:asciiTheme="minorHAnsi" w:hAnsiTheme="minorHAnsi"/>
                <w:bCs/>
                <w:szCs w:val="22"/>
              </w:rPr>
            </w:pPr>
          </w:p>
        </w:tc>
        <w:tc>
          <w:tcPr>
            <w:tcW w:w="479" w:type="dxa"/>
            <w:tcBorders>
              <w:bottom w:val="single" w:sz="4" w:space="0" w:color="auto"/>
            </w:tcBorders>
          </w:tcPr>
          <w:p w14:paraId="50C3CFB9" w14:textId="77777777" w:rsidR="00706852" w:rsidRPr="005150AA" w:rsidRDefault="00706852" w:rsidP="00706852">
            <w:pPr>
              <w:spacing w:before="0" w:after="0"/>
              <w:jc w:val="center"/>
              <w:rPr>
                <w:rFonts w:asciiTheme="minorHAnsi" w:hAnsiTheme="minorHAnsi"/>
                <w:lang w:val="pt-PT"/>
              </w:rPr>
            </w:pPr>
          </w:p>
        </w:tc>
        <w:tc>
          <w:tcPr>
            <w:tcW w:w="484" w:type="dxa"/>
            <w:tcBorders>
              <w:bottom w:val="single" w:sz="4" w:space="0" w:color="auto"/>
            </w:tcBorders>
          </w:tcPr>
          <w:p w14:paraId="0304C3CD" w14:textId="77777777" w:rsidR="00706852" w:rsidRPr="005150AA" w:rsidRDefault="00706852" w:rsidP="00706852">
            <w:pPr>
              <w:spacing w:before="0" w:after="0"/>
              <w:rPr>
                <w:rFonts w:asciiTheme="minorHAnsi" w:hAnsiTheme="minorHAnsi"/>
                <w:lang w:val="pt-PT"/>
              </w:rPr>
            </w:pPr>
          </w:p>
        </w:tc>
        <w:tc>
          <w:tcPr>
            <w:tcW w:w="708" w:type="dxa"/>
            <w:tcBorders>
              <w:bottom w:val="single" w:sz="4" w:space="0" w:color="auto"/>
            </w:tcBorders>
          </w:tcPr>
          <w:p w14:paraId="68D84FE9" w14:textId="77777777" w:rsidR="00706852" w:rsidRPr="005150AA" w:rsidRDefault="00706852" w:rsidP="00706852">
            <w:pPr>
              <w:spacing w:before="0" w:after="0"/>
              <w:rPr>
                <w:rFonts w:asciiTheme="minorHAnsi" w:hAnsiTheme="minorHAnsi"/>
                <w:lang w:val="pt-PT"/>
              </w:rPr>
            </w:pPr>
          </w:p>
        </w:tc>
        <w:tc>
          <w:tcPr>
            <w:tcW w:w="730" w:type="dxa"/>
            <w:tcBorders>
              <w:bottom w:val="single" w:sz="4" w:space="0" w:color="auto"/>
            </w:tcBorders>
          </w:tcPr>
          <w:p w14:paraId="4D7E7F94" w14:textId="77777777" w:rsidR="00706852" w:rsidRPr="005150AA" w:rsidRDefault="00706852" w:rsidP="00706852">
            <w:pPr>
              <w:spacing w:before="0" w:after="0"/>
              <w:rPr>
                <w:rFonts w:asciiTheme="minorHAnsi" w:hAnsiTheme="minorHAnsi"/>
                <w:lang w:val="pt-PT"/>
              </w:rPr>
            </w:pPr>
          </w:p>
        </w:tc>
        <w:tc>
          <w:tcPr>
            <w:tcW w:w="562" w:type="dxa"/>
            <w:tcBorders>
              <w:bottom w:val="single" w:sz="4" w:space="0" w:color="auto"/>
            </w:tcBorders>
          </w:tcPr>
          <w:p w14:paraId="08F12AC2" w14:textId="77777777" w:rsidR="00706852" w:rsidRPr="005150AA" w:rsidRDefault="00706852" w:rsidP="00706852">
            <w:pPr>
              <w:spacing w:before="0" w:after="0"/>
              <w:rPr>
                <w:rFonts w:asciiTheme="minorHAnsi" w:hAnsiTheme="minorHAnsi"/>
                <w:lang w:val="pt-PT"/>
              </w:rPr>
            </w:pPr>
          </w:p>
        </w:tc>
        <w:tc>
          <w:tcPr>
            <w:tcW w:w="590" w:type="dxa"/>
            <w:tcBorders>
              <w:bottom w:val="single" w:sz="4" w:space="0" w:color="auto"/>
            </w:tcBorders>
          </w:tcPr>
          <w:p w14:paraId="27020DB9" w14:textId="77777777" w:rsidR="00706852" w:rsidRPr="005150AA" w:rsidRDefault="00706852" w:rsidP="00706852">
            <w:pPr>
              <w:spacing w:before="0" w:after="0"/>
              <w:rPr>
                <w:rFonts w:asciiTheme="minorHAnsi" w:hAnsiTheme="minorHAnsi"/>
                <w:lang w:val="pt-PT"/>
              </w:rPr>
            </w:pPr>
          </w:p>
        </w:tc>
        <w:tc>
          <w:tcPr>
            <w:tcW w:w="702" w:type="dxa"/>
            <w:tcBorders>
              <w:bottom w:val="single" w:sz="4" w:space="0" w:color="auto"/>
            </w:tcBorders>
          </w:tcPr>
          <w:p w14:paraId="14D5435B" w14:textId="77777777" w:rsidR="00706852" w:rsidRPr="005150AA" w:rsidRDefault="00706852" w:rsidP="00706852">
            <w:pPr>
              <w:spacing w:before="0" w:after="0"/>
              <w:rPr>
                <w:rFonts w:asciiTheme="minorHAnsi" w:hAnsiTheme="minorHAnsi"/>
                <w:lang w:val="pt-PT"/>
              </w:rPr>
            </w:pPr>
          </w:p>
        </w:tc>
        <w:tc>
          <w:tcPr>
            <w:tcW w:w="840" w:type="dxa"/>
            <w:tcBorders>
              <w:bottom w:val="single" w:sz="4" w:space="0" w:color="auto"/>
            </w:tcBorders>
          </w:tcPr>
          <w:p w14:paraId="5485C908" w14:textId="77777777" w:rsidR="00706852" w:rsidRPr="005150AA" w:rsidRDefault="00706852" w:rsidP="00706852">
            <w:pPr>
              <w:spacing w:before="0" w:after="0"/>
              <w:rPr>
                <w:rFonts w:asciiTheme="minorHAnsi" w:hAnsiTheme="minorHAnsi"/>
                <w:lang w:val="pt-PT"/>
              </w:rPr>
            </w:pPr>
          </w:p>
        </w:tc>
      </w:tr>
      <w:tr w:rsidR="00EA6FC9" w:rsidRPr="005150AA" w14:paraId="0F1FFCFA" w14:textId="77777777" w:rsidTr="003E3D11">
        <w:trPr>
          <w:cantSplit/>
          <w:trHeight w:val="20"/>
          <w:tblHeader/>
        </w:trPr>
        <w:tc>
          <w:tcPr>
            <w:tcW w:w="10101" w:type="dxa"/>
            <w:gridSpan w:val="3"/>
            <w:tcBorders>
              <w:bottom w:val="single" w:sz="4" w:space="0" w:color="auto"/>
            </w:tcBorders>
          </w:tcPr>
          <w:p w14:paraId="78AE801C" w14:textId="572A8B0B" w:rsidR="0034692C" w:rsidRPr="0034692C" w:rsidRDefault="00EA6FC9" w:rsidP="00706852">
            <w:pPr>
              <w:spacing w:before="0" w:after="0"/>
              <w:jc w:val="both"/>
              <w:rPr>
                <w:rFonts w:asciiTheme="minorHAnsi" w:hAnsiTheme="minorHAnsi"/>
                <w:bCs/>
                <w:szCs w:val="22"/>
              </w:rPr>
            </w:pPr>
            <w:r w:rsidRPr="00EA6FC9">
              <w:rPr>
                <w:rFonts w:asciiTheme="minorHAnsi" w:hAnsiTheme="minorHAnsi"/>
                <w:b/>
                <w:bCs/>
                <w:szCs w:val="22"/>
              </w:rPr>
              <w:t xml:space="preserve"> </w:t>
            </w:r>
          </w:p>
          <w:p w14:paraId="58A5DBF7" w14:textId="77777777" w:rsidR="004611FE" w:rsidRPr="00754A39" w:rsidRDefault="004611FE" w:rsidP="00706852">
            <w:pPr>
              <w:pStyle w:val="ListParagraph"/>
              <w:numPr>
                <w:ilvl w:val="0"/>
                <w:numId w:val="43"/>
              </w:numPr>
              <w:spacing w:after="0"/>
              <w:rPr>
                <w:rFonts w:asciiTheme="minorHAnsi" w:hAnsiTheme="minorHAnsi"/>
                <w:bCs/>
                <w:sz w:val="20"/>
                <w:szCs w:val="22"/>
                <w:rPrChange w:id="21" w:author="Ramona Mircea" w:date="2024-03-11T13:51:00Z">
                  <w:rPr>
                    <w:rFonts w:asciiTheme="minorHAnsi" w:hAnsiTheme="minorHAnsi"/>
                    <w:b/>
                    <w:bCs/>
                    <w:szCs w:val="22"/>
                  </w:rPr>
                </w:rPrChange>
              </w:rPr>
            </w:pPr>
            <w:r w:rsidRPr="00754A39">
              <w:rPr>
                <w:rFonts w:asciiTheme="minorHAnsi" w:hAnsiTheme="minorHAnsi"/>
                <w:bCs/>
                <w:sz w:val="20"/>
                <w:szCs w:val="22"/>
                <w:rPrChange w:id="22" w:author="Ramona Mircea" w:date="2024-03-11T13:51:00Z">
                  <w:rPr>
                    <w:rFonts w:asciiTheme="minorHAnsi" w:hAnsiTheme="minorHAnsi"/>
                    <w:b/>
                    <w:bCs/>
                    <w:szCs w:val="22"/>
                  </w:rPr>
                </w:rPrChange>
              </w:rPr>
              <w:t>Dreptul de superficie</w:t>
            </w:r>
          </w:p>
          <w:p w14:paraId="6DF47E53" w14:textId="77777777" w:rsidR="004611FE" w:rsidRPr="004611FE" w:rsidRDefault="004611FE" w:rsidP="00706852">
            <w:pPr>
              <w:spacing w:before="0" w:after="0"/>
              <w:ind w:left="1080"/>
              <w:jc w:val="both"/>
              <w:rPr>
                <w:rFonts w:asciiTheme="minorHAnsi" w:hAnsiTheme="minorHAnsi"/>
                <w:b/>
                <w:bCs/>
                <w:szCs w:val="22"/>
              </w:rPr>
            </w:pPr>
          </w:p>
          <w:p w14:paraId="579F300F" w14:textId="77777777" w:rsidR="004611FE" w:rsidRPr="004611FE" w:rsidRDefault="004611FE" w:rsidP="00706852">
            <w:pPr>
              <w:numPr>
                <w:ilvl w:val="0"/>
                <w:numId w:val="46"/>
              </w:numPr>
              <w:spacing w:before="0" w:after="0"/>
              <w:jc w:val="both"/>
              <w:rPr>
                <w:rFonts w:asciiTheme="minorHAnsi" w:hAnsiTheme="minorHAnsi"/>
                <w:bCs/>
                <w:szCs w:val="22"/>
              </w:rPr>
            </w:pPr>
            <w:r w:rsidRPr="004611FE">
              <w:rPr>
                <w:rFonts w:asciiTheme="minorHAnsi" w:hAnsiTheme="minorHAnsi"/>
                <w:bCs/>
                <w:szCs w:val="22"/>
              </w:rPr>
              <w:t>Contractul de superficie, conform prevederilor legale în vigoare. Menținerea acestui drept va acoperi inclusiv perioada de durabilitate a contractului de finanţare; și</w:t>
            </w:r>
          </w:p>
          <w:p w14:paraId="11039DAC" w14:textId="77777777" w:rsidR="004611FE" w:rsidRPr="004611FE" w:rsidRDefault="004611FE" w:rsidP="00706852">
            <w:pPr>
              <w:numPr>
                <w:ilvl w:val="0"/>
                <w:numId w:val="46"/>
              </w:numPr>
              <w:spacing w:before="0" w:after="0"/>
              <w:jc w:val="both"/>
              <w:rPr>
                <w:rFonts w:asciiTheme="minorHAnsi" w:hAnsiTheme="minorHAnsi"/>
                <w:bCs/>
                <w:szCs w:val="22"/>
              </w:rPr>
            </w:pPr>
            <w:r w:rsidRPr="004611FE">
              <w:rPr>
                <w:rFonts w:asciiTheme="minorHAnsi" w:hAnsiTheme="minorHAnsi"/>
                <w:bCs/>
                <w:szCs w:val="22"/>
              </w:rPr>
              <w:t>Acordul proprietarului pentru realizarea activităților proiectului și menținerea investiției pentru o perioadă care să acopere perioada de durabilitate a contractului de finanţare; și</w:t>
            </w:r>
          </w:p>
          <w:p w14:paraId="3FF8398D" w14:textId="107D8D92" w:rsidR="002B074D" w:rsidRDefault="004611FE" w:rsidP="00706852">
            <w:pPr>
              <w:numPr>
                <w:ilvl w:val="0"/>
                <w:numId w:val="46"/>
              </w:numPr>
              <w:spacing w:before="0" w:after="0"/>
              <w:jc w:val="both"/>
              <w:rPr>
                <w:ins w:id="23" w:author="Ramona Mircea" w:date="2024-03-12T10:08:00Z"/>
                <w:rFonts w:asciiTheme="minorHAnsi" w:hAnsiTheme="minorHAnsi"/>
                <w:bCs/>
                <w:szCs w:val="22"/>
              </w:rPr>
            </w:pPr>
            <w:r w:rsidRPr="004611FE">
              <w:rPr>
                <w:rFonts w:asciiTheme="minorHAnsi" w:hAnsiTheme="minorHAnsi"/>
                <w:bCs/>
                <w:szCs w:val="22"/>
              </w:rPr>
              <w:t xml:space="preserve">Înregistrarea imobilelor în registre (extras de carte funciară din care să rezulte intabularea, precum și încheierea), </w:t>
            </w:r>
            <w:del w:id="24" w:author="Sorin Cosmulescu" w:date="2024-03-15T15:48:00Z">
              <w:r w:rsidRPr="00756178" w:rsidDel="0011615A">
                <w:rPr>
                  <w:rFonts w:asciiTheme="minorHAnsi" w:hAnsiTheme="minorHAnsi"/>
                  <w:bCs/>
                  <w:strike/>
                  <w:color w:val="FF0000"/>
                  <w:szCs w:val="22"/>
                  <w:rPrChange w:id="25" w:author="Ramona Mircea" w:date="2024-03-12T10:08:00Z">
                    <w:rPr>
                      <w:rFonts w:asciiTheme="minorHAnsi" w:hAnsiTheme="minorHAnsi"/>
                      <w:bCs/>
                      <w:szCs w:val="22"/>
                    </w:rPr>
                  </w:rPrChange>
                </w:rPr>
                <w:delText>emis cu maximum 30 de zile înaintea depunerii</w:delText>
              </w:r>
              <w:r w:rsidRPr="004611FE" w:rsidDel="0011615A">
                <w:rPr>
                  <w:rFonts w:asciiTheme="minorHAnsi" w:hAnsiTheme="minorHAnsi"/>
                  <w:bCs/>
                  <w:szCs w:val="22"/>
                </w:rPr>
                <w:delText xml:space="preserve">, </w:delText>
              </w:r>
            </w:del>
            <w:r w:rsidRPr="004611FE">
              <w:rPr>
                <w:rFonts w:asciiTheme="minorHAnsi" w:hAnsiTheme="minorHAnsi"/>
                <w:bCs/>
                <w:szCs w:val="22"/>
              </w:rPr>
              <w:t xml:space="preserve">din care să rezulte existența dreptului de superficie pentru solicitantul de finanţare și absența sarcinilor incompatibile cu investiția; </w:t>
            </w:r>
          </w:p>
          <w:p w14:paraId="0591BCC1" w14:textId="61B61852" w:rsidR="002B074D" w:rsidRDefault="002B074D">
            <w:pPr>
              <w:spacing w:before="0" w:after="0"/>
              <w:ind w:left="1237" w:hanging="157"/>
              <w:jc w:val="both"/>
              <w:rPr>
                <w:ins w:id="26" w:author="Ramona Mircea" w:date="2024-03-12T10:08:00Z"/>
                <w:rFonts w:asciiTheme="minorHAnsi" w:hAnsiTheme="minorHAnsi"/>
                <w:bCs/>
                <w:szCs w:val="22"/>
              </w:rPr>
              <w:pPrChange w:id="27" w:author="Ramona Mircea" w:date="2024-03-12T10:09:00Z">
                <w:pPr>
                  <w:framePr w:hSpace="180" w:wrap="around" w:vAnchor="page" w:hAnchor="margin" w:x="108" w:y="2893"/>
                  <w:numPr>
                    <w:numId w:val="46"/>
                  </w:numPr>
                  <w:spacing w:before="0" w:after="0"/>
                  <w:ind w:left="1080" w:hanging="360"/>
                  <w:jc w:val="both"/>
                </w:pPr>
              </w:pPrChange>
            </w:pPr>
            <w:commentRangeStart w:id="28"/>
            <w:ins w:id="29" w:author="Ramona Mircea" w:date="2024-03-12T10:09:00Z">
              <w:r w:rsidRPr="002B074D">
                <w:rPr>
                  <w:rFonts w:asciiTheme="minorHAnsi" w:hAnsiTheme="minorHAnsi"/>
                  <w:bCs/>
                  <w:szCs w:val="22"/>
                </w:rPr>
                <w:t xml:space="preserve">În conformitate cu OUG 23/12.04.2023, pentru proiectele de investiții publice pentru care este necesară obținerea autorizației de construire, solicitantul are obligația, în condițiile și la termenele din Ghidul </w:t>
              </w:r>
              <w:r w:rsidRPr="002B074D">
                <w:rPr>
                  <w:rFonts w:asciiTheme="minorHAnsi" w:hAnsiTheme="minorHAnsi"/>
                  <w:bCs/>
                  <w:szCs w:val="22"/>
                </w:rPr>
                <w:lastRenderedPageBreak/>
                <w:t>solicitantului, în etapa de contractare, respectiv nu mai târziu de semnarea contractului de finanțare/emiterea deciziei de finanțare, de a face dovada unui drept real principal, cu respectarea prevederilor art. 8 alin. (12) asupra bunurilor imobile care fac obiectul cererii de finanțare, în condițiile stabilite de autoritatea de management/organismul intermediar în Ghidul solicitantului. În situația în care, în etapa de contractare, beneficiarul nu demonstrează că este titularul dreptului real principal, cererea de finanțare poate fi respinsă sau, după caz, contractul de finanțare se încheie, respectiv decizia de finanțare se emite cu clauză rezolutorie de a cărei îndeplinire, în termenul prevăzut în contractul/decizia de finanțare și care poate fi de maximum 1 an de la semnarea contractului/emiterea deciziei de finanțare, depinde finanțarea proiectului, dacă această posibilitate este prevăzută în Ghidul solicitantului și în condițiile specificate în acesta</w:t>
              </w:r>
              <w:commentRangeEnd w:id="28"/>
              <w:r>
                <w:rPr>
                  <w:rStyle w:val="CommentReference"/>
                </w:rPr>
                <w:commentReference w:id="28"/>
              </w:r>
            </w:ins>
          </w:p>
          <w:p w14:paraId="52C48A61" w14:textId="30C4B648" w:rsidR="004611FE" w:rsidRPr="004611FE" w:rsidRDefault="004611FE">
            <w:pPr>
              <w:spacing w:before="0" w:after="0"/>
              <w:jc w:val="both"/>
              <w:rPr>
                <w:rFonts w:asciiTheme="minorHAnsi" w:hAnsiTheme="minorHAnsi"/>
                <w:bCs/>
                <w:szCs w:val="22"/>
              </w:rPr>
              <w:pPrChange w:id="30" w:author="Ramona Mircea" w:date="2024-03-12T10:08:00Z">
                <w:pPr>
                  <w:framePr w:hSpace="180" w:wrap="around" w:vAnchor="page" w:hAnchor="margin" w:x="108" w:y="2893"/>
                  <w:numPr>
                    <w:numId w:val="46"/>
                  </w:numPr>
                  <w:spacing w:before="0" w:after="0"/>
                  <w:ind w:left="1080" w:hanging="360"/>
                  <w:jc w:val="both"/>
                </w:pPr>
              </w:pPrChange>
            </w:pPr>
            <w:r w:rsidRPr="004611FE">
              <w:rPr>
                <w:rFonts w:asciiTheme="minorHAnsi" w:hAnsiTheme="minorHAnsi"/>
                <w:bCs/>
                <w:szCs w:val="22"/>
              </w:rPr>
              <w:t>și</w:t>
            </w:r>
          </w:p>
          <w:p w14:paraId="58FD7C3C" w14:textId="77777777" w:rsidR="004611FE" w:rsidRPr="004611FE" w:rsidRDefault="004611FE" w:rsidP="00706852">
            <w:pPr>
              <w:numPr>
                <w:ilvl w:val="0"/>
                <w:numId w:val="46"/>
              </w:numPr>
              <w:spacing w:before="0" w:after="0"/>
              <w:jc w:val="both"/>
              <w:rPr>
                <w:rFonts w:asciiTheme="minorHAnsi" w:hAnsiTheme="minorHAnsi"/>
                <w:bCs/>
                <w:szCs w:val="22"/>
              </w:rPr>
            </w:pPr>
            <w:r w:rsidRPr="004611FE">
              <w:rPr>
                <w:rFonts w:asciiTheme="minorHAnsi" w:hAnsiTheme="minorHAnsi"/>
                <w:bCs/>
                <w:szCs w:val="22"/>
              </w:rPr>
              <w:t>Un 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0F93F134" w14:textId="77777777" w:rsidR="004611FE" w:rsidRDefault="004611FE" w:rsidP="00706852">
            <w:pPr>
              <w:numPr>
                <w:ilvl w:val="0"/>
                <w:numId w:val="46"/>
              </w:numPr>
              <w:spacing w:before="0" w:after="0"/>
              <w:jc w:val="both"/>
              <w:rPr>
                <w:rFonts w:asciiTheme="minorHAnsi" w:hAnsiTheme="minorHAnsi"/>
                <w:bCs/>
                <w:szCs w:val="22"/>
              </w:rPr>
            </w:pPr>
            <w:r w:rsidRPr="004611FE">
              <w:rPr>
                <w:rFonts w:asciiTheme="minorHAnsi" w:hAnsiTheme="minorHAnsi"/>
                <w:bCs/>
                <w:szCs w:val="22"/>
              </w:rPr>
              <w:t>Tabelul centralizator asupra nr. cadastrale/ obiectivelor de investiție asupra cărora se intervine prin proiect, precum și suprafețele aferente (a se vedea modelul orientiv – Modelul I din prezentul Ghid);</w:t>
            </w:r>
          </w:p>
          <w:p w14:paraId="24E183EA" w14:textId="77777777" w:rsidR="00E81C8E" w:rsidRPr="004611FE" w:rsidRDefault="00E81C8E" w:rsidP="00706852">
            <w:pPr>
              <w:spacing w:before="0" w:after="0"/>
              <w:ind w:left="1080"/>
              <w:jc w:val="both"/>
              <w:rPr>
                <w:rFonts w:asciiTheme="minorHAnsi" w:hAnsiTheme="minorHAnsi"/>
                <w:bCs/>
                <w:szCs w:val="22"/>
              </w:rPr>
            </w:pPr>
          </w:p>
          <w:p w14:paraId="6F47FEC0" w14:textId="77777777" w:rsidR="00E81C8E" w:rsidRPr="00754A39" w:rsidRDefault="00E81C8E" w:rsidP="00706852">
            <w:pPr>
              <w:pStyle w:val="ListParagraph"/>
              <w:numPr>
                <w:ilvl w:val="0"/>
                <w:numId w:val="43"/>
              </w:numPr>
              <w:spacing w:after="0"/>
              <w:rPr>
                <w:rFonts w:asciiTheme="minorHAnsi" w:hAnsiTheme="minorHAnsi"/>
                <w:bCs/>
                <w:sz w:val="20"/>
                <w:szCs w:val="22"/>
                <w:rPrChange w:id="31" w:author="Ramona Mircea" w:date="2024-03-11T13:52:00Z">
                  <w:rPr>
                    <w:rFonts w:asciiTheme="minorHAnsi" w:hAnsiTheme="minorHAnsi"/>
                    <w:b/>
                    <w:bCs/>
                    <w:szCs w:val="22"/>
                  </w:rPr>
                </w:rPrChange>
              </w:rPr>
            </w:pPr>
            <w:r w:rsidRPr="00754A39">
              <w:rPr>
                <w:rFonts w:asciiTheme="minorHAnsi" w:hAnsiTheme="minorHAnsi"/>
                <w:bCs/>
                <w:sz w:val="20"/>
                <w:szCs w:val="22"/>
                <w:rPrChange w:id="32" w:author="Ramona Mircea" w:date="2024-03-11T13:52:00Z">
                  <w:rPr>
                    <w:rFonts w:asciiTheme="minorHAnsi" w:hAnsiTheme="minorHAnsi"/>
                    <w:b/>
                    <w:bCs/>
                    <w:szCs w:val="22"/>
                  </w:rPr>
                </w:rPrChange>
              </w:rPr>
              <w:t>Dreptul de concesiune</w:t>
            </w:r>
          </w:p>
          <w:p w14:paraId="3805013D" w14:textId="77777777" w:rsidR="00E81C8E" w:rsidRPr="00E81C8E" w:rsidRDefault="00E81C8E" w:rsidP="00706852">
            <w:pPr>
              <w:spacing w:before="0" w:after="0"/>
              <w:ind w:left="1080"/>
              <w:jc w:val="both"/>
              <w:rPr>
                <w:rFonts w:asciiTheme="minorHAnsi" w:hAnsiTheme="minorHAnsi"/>
                <w:bCs/>
                <w:szCs w:val="22"/>
              </w:rPr>
            </w:pPr>
          </w:p>
          <w:p w14:paraId="330D53CF" w14:textId="77777777" w:rsidR="00E81C8E" w:rsidRPr="00E81C8E" w:rsidRDefault="00E81C8E" w:rsidP="00706852">
            <w:pPr>
              <w:numPr>
                <w:ilvl w:val="0"/>
                <w:numId w:val="46"/>
              </w:numPr>
              <w:spacing w:before="0" w:after="0"/>
              <w:jc w:val="both"/>
              <w:rPr>
                <w:rFonts w:asciiTheme="minorHAnsi" w:hAnsiTheme="minorHAnsi"/>
                <w:bCs/>
                <w:szCs w:val="22"/>
              </w:rPr>
            </w:pPr>
            <w:r w:rsidRPr="00E81C8E">
              <w:rPr>
                <w:rFonts w:asciiTheme="minorHAnsi" w:hAnsiTheme="minorHAnsi"/>
                <w:bCs/>
                <w:szCs w:val="22"/>
              </w:rPr>
              <w:t>Contract de concesiune, conform prevederilor legale în vigoare. Menținerea acestui drept va acoperi inclusiv perioada de durabilitate a contractului de finanţare; și</w:t>
            </w:r>
          </w:p>
          <w:p w14:paraId="75CD9D24" w14:textId="767C603E" w:rsidR="00B97955" w:rsidRDefault="00E81C8E" w:rsidP="00706852">
            <w:pPr>
              <w:numPr>
                <w:ilvl w:val="0"/>
                <w:numId w:val="46"/>
              </w:numPr>
              <w:spacing w:before="0" w:after="0"/>
              <w:jc w:val="both"/>
              <w:rPr>
                <w:ins w:id="33" w:author="Ramona Mircea" w:date="2024-03-12T10:18:00Z"/>
                <w:rFonts w:asciiTheme="minorHAnsi" w:hAnsiTheme="minorHAnsi"/>
                <w:bCs/>
                <w:szCs w:val="22"/>
              </w:rPr>
            </w:pPr>
            <w:r w:rsidRPr="00E81C8E">
              <w:rPr>
                <w:rFonts w:asciiTheme="minorHAnsi" w:hAnsiTheme="minorHAnsi"/>
                <w:bCs/>
                <w:szCs w:val="22"/>
              </w:rPr>
              <w:t xml:space="preserve">Înregistrarea imobilelor în registre (extras de carte funciară din care să rezulte intabularea, precum și încheierea), </w:t>
            </w:r>
            <w:del w:id="34" w:author="Sorin Cosmulescu" w:date="2024-03-15T15:48:00Z">
              <w:r w:rsidRPr="00B97955" w:rsidDel="0011615A">
                <w:rPr>
                  <w:rFonts w:asciiTheme="minorHAnsi" w:hAnsiTheme="minorHAnsi"/>
                  <w:bCs/>
                  <w:strike/>
                  <w:color w:val="FF0000"/>
                  <w:szCs w:val="22"/>
                  <w:rPrChange w:id="35" w:author="Ramona Mircea" w:date="2024-03-12T10:17:00Z">
                    <w:rPr>
                      <w:rFonts w:asciiTheme="minorHAnsi" w:hAnsiTheme="minorHAnsi"/>
                      <w:bCs/>
                      <w:szCs w:val="22"/>
                    </w:rPr>
                  </w:rPrChange>
                </w:rPr>
                <w:delText>emis cu maximum 30 de zile înaintea depunerii</w:delText>
              </w:r>
              <w:r w:rsidRPr="00E81C8E" w:rsidDel="0011615A">
                <w:rPr>
                  <w:rFonts w:asciiTheme="minorHAnsi" w:hAnsiTheme="minorHAnsi"/>
                  <w:bCs/>
                  <w:szCs w:val="22"/>
                </w:rPr>
                <w:delText xml:space="preserve">, </w:delText>
              </w:r>
            </w:del>
            <w:r w:rsidRPr="00E81C8E">
              <w:rPr>
                <w:rFonts w:asciiTheme="minorHAnsi" w:hAnsiTheme="minorHAnsi"/>
                <w:bCs/>
                <w:szCs w:val="22"/>
              </w:rPr>
              <w:t xml:space="preserve">din care să rezulte existența dreptului de concesiune pentru solicitantul de finanţare și absența sarcinilor incompatibile cu investiția; </w:t>
            </w:r>
          </w:p>
          <w:p w14:paraId="08A22620" w14:textId="77777777" w:rsidR="00B97955" w:rsidRDefault="00B97955" w:rsidP="00B97955">
            <w:pPr>
              <w:spacing w:before="0" w:after="0"/>
              <w:ind w:left="1237" w:hanging="157"/>
              <w:jc w:val="both"/>
              <w:rPr>
                <w:ins w:id="36" w:author="Ramona Mircea" w:date="2024-03-12T10:18:00Z"/>
                <w:rFonts w:asciiTheme="minorHAnsi" w:hAnsiTheme="minorHAnsi"/>
                <w:bCs/>
                <w:szCs w:val="22"/>
              </w:rPr>
            </w:pPr>
            <w:commentRangeStart w:id="37"/>
            <w:ins w:id="38" w:author="Ramona Mircea" w:date="2024-03-12T10:18:00Z">
              <w:r w:rsidRPr="002B074D">
                <w:rPr>
                  <w:rFonts w:asciiTheme="minorHAnsi" w:hAnsiTheme="minorHAnsi"/>
                  <w:bCs/>
                  <w:szCs w:val="22"/>
                </w:rPr>
                <w:t xml:space="preserve">În conformitate cu OUG 23/12.04.2023, pentru proiectele de investiții publice pentru care este necesară obținerea autorizației de construire, solicitantul are obligația, în condițiile și la termenele din Ghidul solicitantului, în etapa de contractare, respectiv nu mai târziu de semnarea contractului de finanțare/emiterea deciziei de finanțare, de a face dovada unui drept real principal, cu respectarea prevederilor art. 8 alin. (12) asupra bunurilor imobile care fac obiectul cererii de finanțare, în condițiile stabilite de autoritatea de management/organismul intermediar în Ghidul solicitantului. În situația în care, în etapa de contractare, beneficiarul nu demonstrează că este titularul dreptului real principal, cererea de finanțare poate fi respinsă sau, după caz, contractul de finanțare se încheie, respectiv decizia de finanțare se emite cu clauză rezolutorie de a cărei îndeplinire, în termenul prevăzut în contractul/decizia de finanțare </w:t>
              </w:r>
              <w:r w:rsidRPr="002B074D">
                <w:rPr>
                  <w:rFonts w:asciiTheme="minorHAnsi" w:hAnsiTheme="minorHAnsi"/>
                  <w:bCs/>
                  <w:szCs w:val="22"/>
                </w:rPr>
                <w:lastRenderedPageBreak/>
                <w:t>și care poate fi de maximum 1 an de la semnarea contractului/emiterea deciziei de finanțare, depinde finanțarea proiectului, dacă această posibilitate este prevăzută în Ghidul solicitantului și în condițiile specificate în acesta</w:t>
              </w:r>
              <w:commentRangeEnd w:id="37"/>
              <w:r>
                <w:rPr>
                  <w:rStyle w:val="CommentReference"/>
                </w:rPr>
                <w:commentReference w:id="37"/>
              </w:r>
            </w:ins>
          </w:p>
          <w:p w14:paraId="1B6B02E7" w14:textId="60A96FDB" w:rsidR="00B97955" w:rsidRDefault="00B97955">
            <w:pPr>
              <w:numPr>
                <w:ilvl w:val="0"/>
                <w:numId w:val="46"/>
              </w:numPr>
              <w:spacing w:before="0" w:after="0"/>
              <w:ind w:left="1237" w:hanging="180"/>
              <w:jc w:val="both"/>
              <w:rPr>
                <w:ins w:id="39" w:author="Ramona Mircea" w:date="2024-03-12T10:18:00Z"/>
                <w:rFonts w:asciiTheme="minorHAnsi" w:hAnsiTheme="minorHAnsi"/>
                <w:bCs/>
                <w:szCs w:val="22"/>
              </w:rPr>
              <w:pPrChange w:id="40" w:author="Ramona Mircea" w:date="2024-03-12T10:18:00Z">
                <w:pPr>
                  <w:framePr w:hSpace="180" w:wrap="around" w:vAnchor="page" w:hAnchor="margin" w:x="108" w:y="2893"/>
                  <w:numPr>
                    <w:numId w:val="46"/>
                  </w:numPr>
                  <w:spacing w:before="0" w:after="0"/>
                  <w:ind w:left="1080" w:hanging="360"/>
                  <w:jc w:val="both"/>
                </w:pPr>
              </w:pPrChange>
            </w:pPr>
            <w:ins w:id="41" w:author="Ramona Mircea" w:date="2024-03-12T10:18:00Z">
              <w:r>
                <w:rPr>
                  <w:rFonts w:asciiTheme="minorHAnsi" w:hAnsiTheme="minorHAnsi"/>
                  <w:bCs/>
                  <w:szCs w:val="22"/>
                </w:rPr>
                <w:t xml:space="preserve"> </w:t>
              </w:r>
            </w:ins>
          </w:p>
          <w:p w14:paraId="2154ED17" w14:textId="6C1276F8" w:rsidR="00E81C8E" w:rsidRPr="00E81C8E" w:rsidRDefault="00E81C8E">
            <w:pPr>
              <w:spacing w:before="0" w:after="0"/>
              <w:ind w:left="1080"/>
              <w:jc w:val="both"/>
              <w:rPr>
                <w:rFonts w:asciiTheme="minorHAnsi" w:hAnsiTheme="minorHAnsi"/>
                <w:bCs/>
                <w:szCs w:val="22"/>
              </w:rPr>
              <w:pPrChange w:id="42" w:author="Ramona Mircea" w:date="2024-03-12T10:18:00Z">
                <w:pPr>
                  <w:framePr w:hSpace="180" w:wrap="around" w:vAnchor="page" w:hAnchor="margin" w:x="108" w:y="2893"/>
                  <w:numPr>
                    <w:numId w:val="46"/>
                  </w:numPr>
                  <w:spacing w:before="0" w:after="0"/>
                  <w:ind w:left="1080" w:hanging="360"/>
                  <w:jc w:val="both"/>
                </w:pPr>
              </w:pPrChange>
            </w:pPr>
            <w:r w:rsidRPr="00E81C8E">
              <w:rPr>
                <w:rFonts w:asciiTheme="minorHAnsi" w:hAnsiTheme="minorHAnsi"/>
                <w:bCs/>
                <w:szCs w:val="22"/>
              </w:rPr>
              <w:t>și</w:t>
            </w:r>
          </w:p>
          <w:p w14:paraId="52184A5F" w14:textId="77777777" w:rsidR="00E81C8E" w:rsidRPr="00E81C8E" w:rsidRDefault="00E81C8E" w:rsidP="00706852">
            <w:pPr>
              <w:numPr>
                <w:ilvl w:val="0"/>
                <w:numId w:val="46"/>
              </w:numPr>
              <w:spacing w:before="0" w:after="0"/>
              <w:jc w:val="both"/>
              <w:rPr>
                <w:rFonts w:asciiTheme="minorHAnsi" w:hAnsiTheme="minorHAnsi"/>
                <w:bCs/>
                <w:szCs w:val="22"/>
              </w:rPr>
            </w:pPr>
            <w:r w:rsidRPr="00E81C8E">
              <w:rPr>
                <w:rFonts w:asciiTheme="minorHAnsi" w:hAnsiTheme="minorHAnsi"/>
                <w:bCs/>
                <w:szCs w:val="22"/>
              </w:rPr>
              <w:t>Un 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08E9EF23" w14:textId="77777777" w:rsidR="00E81C8E" w:rsidRPr="00E81C8E" w:rsidRDefault="00E81C8E" w:rsidP="00706852">
            <w:pPr>
              <w:numPr>
                <w:ilvl w:val="0"/>
                <w:numId w:val="46"/>
              </w:numPr>
              <w:spacing w:before="0" w:after="0"/>
              <w:jc w:val="both"/>
              <w:rPr>
                <w:rFonts w:asciiTheme="minorHAnsi" w:hAnsiTheme="minorHAnsi"/>
                <w:bCs/>
                <w:szCs w:val="22"/>
              </w:rPr>
            </w:pPr>
            <w:r w:rsidRPr="00E81C8E">
              <w:rPr>
                <w:rFonts w:asciiTheme="minorHAnsi" w:hAnsiTheme="minorHAnsi"/>
                <w:bCs/>
                <w:szCs w:val="22"/>
              </w:rPr>
              <w:t>Tabelul centralizator asupra nr. cadastrale/ obiectivelor de investiție asupra cărora se intervine prin proiect, precum și suprafețele aferente (a se vedea modelul orientiv – Modelul I din prezentul Ghid);</w:t>
            </w:r>
          </w:p>
          <w:p w14:paraId="1E7EEB96" w14:textId="77777777" w:rsidR="0034692C" w:rsidRPr="0034692C" w:rsidRDefault="0034692C" w:rsidP="00706852">
            <w:pPr>
              <w:spacing w:before="0" w:after="0"/>
              <w:ind w:left="1080"/>
              <w:jc w:val="both"/>
              <w:rPr>
                <w:rFonts w:asciiTheme="minorHAnsi" w:hAnsiTheme="minorHAnsi"/>
                <w:bCs/>
                <w:szCs w:val="22"/>
              </w:rPr>
            </w:pPr>
          </w:p>
          <w:p w14:paraId="64F4149B" w14:textId="370A7A68" w:rsidR="009567B8" w:rsidRDefault="009567B8" w:rsidP="00706852">
            <w:pPr>
              <w:spacing w:before="0" w:after="0"/>
              <w:jc w:val="both"/>
              <w:rPr>
                <w:rFonts w:asciiTheme="minorHAnsi" w:hAnsiTheme="minorHAnsi"/>
                <w:b/>
                <w:bCs/>
                <w:szCs w:val="22"/>
              </w:rPr>
            </w:pPr>
            <w:r>
              <w:rPr>
                <w:rFonts w:asciiTheme="minorHAnsi" w:hAnsiTheme="minorHAnsi"/>
                <w:b/>
                <w:bCs/>
                <w:szCs w:val="22"/>
              </w:rPr>
              <w:t xml:space="preserve">  </w:t>
            </w:r>
          </w:p>
        </w:tc>
        <w:tc>
          <w:tcPr>
            <w:tcW w:w="479" w:type="dxa"/>
            <w:tcBorders>
              <w:bottom w:val="single" w:sz="4" w:space="0" w:color="auto"/>
            </w:tcBorders>
          </w:tcPr>
          <w:p w14:paraId="02C75E98" w14:textId="77777777" w:rsidR="00EA6FC9" w:rsidRPr="005150AA" w:rsidRDefault="00EA6FC9" w:rsidP="00706852">
            <w:pPr>
              <w:spacing w:before="0" w:after="0"/>
              <w:jc w:val="center"/>
              <w:rPr>
                <w:rFonts w:asciiTheme="minorHAnsi" w:hAnsiTheme="minorHAnsi"/>
                <w:lang w:val="pt-PT"/>
              </w:rPr>
            </w:pPr>
          </w:p>
        </w:tc>
        <w:tc>
          <w:tcPr>
            <w:tcW w:w="484" w:type="dxa"/>
            <w:tcBorders>
              <w:bottom w:val="single" w:sz="4" w:space="0" w:color="auto"/>
            </w:tcBorders>
          </w:tcPr>
          <w:p w14:paraId="3584B05B" w14:textId="77777777" w:rsidR="00EA6FC9" w:rsidRPr="005150AA" w:rsidRDefault="00EA6FC9" w:rsidP="00706852">
            <w:pPr>
              <w:spacing w:before="0" w:after="0"/>
              <w:rPr>
                <w:rFonts w:asciiTheme="minorHAnsi" w:hAnsiTheme="minorHAnsi"/>
                <w:lang w:val="pt-PT"/>
              </w:rPr>
            </w:pPr>
          </w:p>
        </w:tc>
        <w:tc>
          <w:tcPr>
            <w:tcW w:w="708" w:type="dxa"/>
            <w:tcBorders>
              <w:bottom w:val="single" w:sz="4" w:space="0" w:color="auto"/>
            </w:tcBorders>
          </w:tcPr>
          <w:p w14:paraId="3E6E634F" w14:textId="77777777" w:rsidR="00EA6FC9" w:rsidRPr="005150AA" w:rsidRDefault="00EA6FC9" w:rsidP="00706852">
            <w:pPr>
              <w:spacing w:before="0" w:after="0"/>
              <w:rPr>
                <w:rFonts w:asciiTheme="minorHAnsi" w:hAnsiTheme="minorHAnsi"/>
                <w:lang w:val="pt-PT"/>
              </w:rPr>
            </w:pPr>
          </w:p>
        </w:tc>
        <w:tc>
          <w:tcPr>
            <w:tcW w:w="730" w:type="dxa"/>
            <w:tcBorders>
              <w:bottom w:val="single" w:sz="4" w:space="0" w:color="auto"/>
            </w:tcBorders>
          </w:tcPr>
          <w:p w14:paraId="2BE4ACC9" w14:textId="77777777" w:rsidR="00EA6FC9" w:rsidRPr="005150AA" w:rsidRDefault="00EA6FC9" w:rsidP="00706852">
            <w:pPr>
              <w:spacing w:before="0" w:after="0"/>
              <w:rPr>
                <w:rFonts w:asciiTheme="minorHAnsi" w:hAnsiTheme="minorHAnsi"/>
                <w:lang w:val="pt-PT"/>
              </w:rPr>
            </w:pPr>
          </w:p>
        </w:tc>
        <w:tc>
          <w:tcPr>
            <w:tcW w:w="562" w:type="dxa"/>
            <w:tcBorders>
              <w:bottom w:val="single" w:sz="4" w:space="0" w:color="auto"/>
            </w:tcBorders>
          </w:tcPr>
          <w:p w14:paraId="7EC561C0" w14:textId="77777777" w:rsidR="00EA6FC9" w:rsidRPr="005150AA" w:rsidRDefault="00EA6FC9" w:rsidP="00706852">
            <w:pPr>
              <w:spacing w:before="0" w:after="0"/>
              <w:rPr>
                <w:rFonts w:asciiTheme="minorHAnsi" w:hAnsiTheme="minorHAnsi"/>
                <w:lang w:val="pt-PT"/>
              </w:rPr>
            </w:pPr>
          </w:p>
        </w:tc>
        <w:tc>
          <w:tcPr>
            <w:tcW w:w="590" w:type="dxa"/>
            <w:tcBorders>
              <w:bottom w:val="single" w:sz="4" w:space="0" w:color="auto"/>
            </w:tcBorders>
          </w:tcPr>
          <w:p w14:paraId="7543EE92" w14:textId="77777777" w:rsidR="00EA6FC9" w:rsidRPr="005150AA" w:rsidRDefault="00EA6FC9" w:rsidP="00706852">
            <w:pPr>
              <w:spacing w:before="0" w:after="0"/>
              <w:rPr>
                <w:rFonts w:asciiTheme="minorHAnsi" w:hAnsiTheme="minorHAnsi"/>
                <w:lang w:val="pt-PT"/>
              </w:rPr>
            </w:pPr>
          </w:p>
        </w:tc>
        <w:tc>
          <w:tcPr>
            <w:tcW w:w="702" w:type="dxa"/>
            <w:tcBorders>
              <w:bottom w:val="single" w:sz="4" w:space="0" w:color="auto"/>
            </w:tcBorders>
          </w:tcPr>
          <w:p w14:paraId="4A243F90" w14:textId="77777777" w:rsidR="00EA6FC9" w:rsidRPr="005150AA" w:rsidRDefault="00EA6FC9" w:rsidP="00706852">
            <w:pPr>
              <w:spacing w:before="0" w:after="0"/>
              <w:rPr>
                <w:rFonts w:asciiTheme="minorHAnsi" w:hAnsiTheme="minorHAnsi"/>
                <w:lang w:val="pt-PT"/>
              </w:rPr>
            </w:pPr>
          </w:p>
        </w:tc>
        <w:tc>
          <w:tcPr>
            <w:tcW w:w="840" w:type="dxa"/>
            <w:tcBorders>
              <w:bottom w:val="single" w:sz="4" w:space="0" w:color="auto"/>
            </w:tcBorders>
          </w:tcPr>
          <w:p w14:paraId="6BA76023" w14:textId="77777777" w:rsidR="00EA6FC9" w:rsidRPr="005150AA" w:rsidRDefault="00EA6FC9" w:rsidP="00706852">
            <w:pPr>
              <w:spacing w:before="0" w:after="0"/>
              <w:rPr>
                <w:rFonts w:asciiTheme="minorHAnsi" w:hAnsiTheme="minorHAnsi"/>
                <w:lang w:val="pt-PT"/>
              </w:rPr>
            </w:pPr>
          </w:p>
        </w:tc>
      </w:tr>
      <w:tr w:rsidR="009567B8" w:rsidRPr="005150AA" w14:paraId="552CF7AE" w14:textId="77777777" w:rsidTr="003E3D11">
        <w:trPr>
          <w:cantSplit/>
          <w:trHeight w:val="20"/>
          <w:tblHeader/>
        </w:trPr>
        <w:tc>
          <w:tcPr>
            <w:tcW w:w="10101" w:type="dxa"/>
            <w:gridSpan w:val="3"/>
            <w:tcBorders>
              <w:bottom w:val="single" w:sz="4" w:space="0" w:color="auto"/>
            </w:tcBorders>
          </w:tcPr>
          <w:p w14:paraId="3B4F4344" w14:textId="20040C15" w:rsidR="009567B8" w:rsidRPr="00327D82" w:rsidRDefault="009567B8" w:rsidP="00706852">
            <w:pPr>
              <w:spacing w:before="0" w:after="0"/>
              <w:jc w:val="both"/>
              <w:rPr>
                <w:rFonts w:asciiTheme="minorHAnsi" w:hAnsiTheme="minorHAnsi"/>
                <w:bCs/>
                <w:szCs w:val="22"/>
              </w:rPr>
            </w:pPr>
            <w:r w:rsidRPr="00327D82">
              <w:rPr>
                <w:rFonts w:asciiTheme="minorHAnsi" w:hAnsiTheme="minorHAnsi"/>
                <w:bCs/>
                <w:szCs w:val="22"/>
              </w:rPr>
              <w:lastRenderedPageBreak/>
              <w:t xml:space="preserve"> Hotărârea/decizia/ordinul solicitantului/hotărârile partenerilor, după caz, de aprobare a documentaţiei tehnico-economice (faza PT/contract de achiziţie publică) şi a indicatorilor tehnico-economici</w:t>
            </w:r>
          </w:p>
        </w:tc>
        <w:tc>
          <w:tcPr>
            <w:tcW w:w="479" w:type="dxa"/>
            <w:tcBorders>
              <w:bottom w:val="single" w:sz="4" w:space="0" w:color="auto"/>
            </w:tcBorders>
          </w:tcPr>
          <w:p w14:paraId="6AD44930" w14:textId="77777777" w:rsidR="009567B8" w:rsidRPr="005150AA" w:rsidRDefault="009567B8" w:rsidP="00706852">
            <w:pPr>
              <w:spacing w:before="0" w:after="0"/>
              <w:jc w:val="center"/>
              <w:rPr>
                <w:rFonts w:asciiTheme="minorHAnsi" w:hAnsiTheme="minorHAnsi"/>
                <w:lang w:val="pt-PT"/>
              </w:rPr>
            </w:pPr>
          </w:p>
        </w:tc>
        <w:tc>
          <w:tcPr>
            <w:tcW w:w="484" w:type="dxa"/>
            <w:tcBorders>
              <w:bottom w:val="single" w:sz="4" w:space="0" w:color="auto"/>
            </w:tcBorders>
          </w:tcPr>
          <w:p w14:paraId="6D08AD32" w14:textId="77777777" w:rsidR="009567B8" w:rsidRPr="005150AA" w:rsidRDefault="009567B8" w:rsidP="00706852">
            <w:pPr>
              <w:spacing w:before="0" w:after="0"/>
              <w:rPr>
                <w:rFonts w:asciiTheme="minorHAnsi" w:hAnsiTheme="minorHAnsi"/>
                <w:lang w:val="pt-PT"/>
              </w:rPr>
            </w:pPr>
          </w:p>
        </w:tc>
        <w:tc>
          <w:tcPr>
            <w:tcW w:w="708" w:type="dxa"/>
            <w:tcBorders>
              <w:bottom w:val="single" w:sz="4" w:space="0" w:color="auto"/>
            </w:tcBorders>
          </w:tcPr>
          <w:p w14:paraId="00E953A0" w14:textId="77777777" w:rsidR="009567B8" w:rsidRPr="005150AA" w:rsidRDefault="009567B8" w:rsidP="00706852">
            <w:pPr>
              <w:spacing w:before="0" w:after="0"/>
              <w:rPr>
                <w:rFonts w:asciiTheme="minorHAnsi" w:hAnsiTheme="minorHAnsi"/>
                <w:lang w:val="pt-PT"/>
              </w:rPr>
            </w:pPr>
          </w:p>
        </w:tc>
        <w:tc>
          <w:tcPr>
            <w:tcW w:w="730" w:type="dxa"/>
            <w:tcBorders>
              <w:bottom w:val="single" w:sz="4" w:space="0" w:color="auto"/>
            </w:tcBorders>
          </w:tcPr>
          <w:p w14:paraId="1239C95D" w14:textId="77777777" w:rsidR="009567B8" w:rsidRPr="005150AA" w:rsidRDefault="009567B8" w:rsidP="00706852">
            <w:pPr>
              <w:spacing w:before="0" w:after="0"/>
              <w:rPr>
                <w:rFonts w:asciiTheme="minorHAnsi" w:hAnsiTheme="minorHAnsi"/>
                <w:lang w:val="pt-PT"/>
              </w:rPr>
            </w:pPr>
          </w:p>
        </w:tc>
        <w:tc>
          <w:tcPr>
            <w:tcW w:w="562" w:type="dxa"/>
            <w:tcBorders>
              <w:bottom w:val="single" w:sz="4" w:space="0" w:color="auto"/>
            </w:tcBorders>
          </w:tcPr>
          <w:p w14:paraId="4DEEBD04" w14:textId="77777777" w:rsidR="009567B8" w:rsidRPr="005150AA" w:rsidRDefault="009567B8" w:rsidP="00706852">
            <w:pPr>
              <w:spacing w:before="0" w:after="0"/>
              <w:rPr>
                <w:rFonts w:asciiTheme="minorHAnsi" w:hAnsiTheme="minorHAnsi"/>
                <w:lang w:val="pt-PT"/>
              </w:rPr>
            </w:pPr>
          </w:p>
        </w:tc>
        <w:tc>
          <w:tcPr>
            <w:tcW w:w="590" w:type="dxa"/>
            <w:tcBorders>
              <w:bottom w:val="single" w:sz="4" w:space="0" w:color="auto"/>
            </w:tcBorders>
          </w:tcPr>
          <w:p w14:paraId="5AD62BB0" w14:textId="77777777" w:rsidR="009567B8" w:rsidRPr="005150AA" w:rsidRDefault="009567B8" w:rsidP="00706852">
            <w:pPr>
              <w:spacing w:before="0" w:after="0"/>
              <w:rPr>
                <w:rFonts w:asciiTheme="minorHAnsi" w:hAnsiTheme="minorHAnsi"/>
                <w:lang w:val="pt-PT"/>
              </w:rPr>
            </w:pPr>
          </w:p>
        </w:tc>
        <w:tc>
          <w:tcPr>
            <w:tcW w:w="702" w:type="dxa"/>
            <w:tcBorders>
              <w:bottom w:val="single" w:sz="4" w:space="0" w:color="auto"/>
            </w:tcBorders>
          </w:tcPr>
          <w:p w14:paraId="6556F061" w14:textId="77777777" w:rsidR="009567B8" w:rsidRPr="005150AA" w:rsidRDefault="009567B8" w:rsidP="00706852">
            <w:pPr>
              <w:spacing w:before="0" w:after="0"/>
              <w:rPr>
                <w:rFonts w:asciiTheme="minorHAnsi" w:hAnsiTheme="minorHAnsi"/>
                <w:lang w:val="pt-PT"/>
              </w:rPr>
            </w:pPr>
          </w:p>
        </w:tc>
        <w:tc>
          <w:tcPr>
            <w:tcW w:w="840" w:type="dxa"/>
            <w:tcBorders>
              <w:bottom w:val="single" w:sz="4" w:space="0" w:color="auto"/>
            </w:tcBorders>
          </w:tcPr>
          <w:p w14:paraId="5350933A" w14:textId="77777777" w:rsidR="009567B8" w:rsidRPr="005150AA" w:rsidRDefault="009567B8" w:rsidP="00706852">
            <w:pPr>
              <w:spacing w:before="0" w:after="0"/>
              <w:rPr>
                <w:rFonts w:asciiTheme="minorHAnsi" w:hAnsiTheme="minorHAnsi"/>
                <w:lang w:val="pt-PT"/>
              </w:rPr>
            </w:pPr>
          </w:p>
        </w:tc>
      </w:tr>
      <w:tr w:rsidR="009567B8" w:rsidRPr="005150AA" w14:paraId="485A0A44" w14:textId="77777777" w:rsidTr="003E3D11">
        <w:trPr>
          <w:cantSplit/>
          <w:trHeight w:val="20"/>
          <w:tblHeader/>
        </w:trPr>
        <w:tc>
          <w:tcPr>
            <w:tcW w:w="10101" w:type="dxa"/>
            <w:gridSpan w:val="3"/>
            <w:tcBorders>
              <w:bottom w:val="single" w:sz="4" w:space="0" w:color="auto"/>
            </w:tcBorders>
          </w:tcPr>
          <w:p w14:paraId="1932CEAA" w14:textId="5650321B" w:rsidR="009567B8" w:rsidRPr="00327D82" w:rsidRDefault="009567B8" w:rsidP="00706852">
            <w:pPr>
              <w:spacing w:before="0" w:after="0"/>
              <w:jc w:val="both"/>
              <w:rPr>
                <w:rFonts w:asciiTheme="minorHAnsi" w:hAnsiTheme="minorHAnsi"/>
                <w:bCs/>
                <w:szCs w:val="22"/>
              </w:rPr>
            </w:pPr>
            <w:r w:rsidRPr="00327D82">
              <w:rPr>
                <w:rFonts w:asciiTheme="minorHAnsi" w:hAnsiTheme="minorHAnsi"/>
                <w:bCs/>
                <w:szCs w:val="22"/>
              </w:rPr>
              <w:t>Hotărârea/decizia/ordinul de aprobare a proiectului și/sau acordului de parteneriat – Model F  (dacă este cazul)</w:t>
            </w:r>
          </w:p>
        </w:tc>
        <w:tc>
          <w:tcPr>
            <w:tcW w:w="479" w:type="dxa"/>
            <w:tcBorders>
              <w:bottom w:val="single" w:sz="4" w:space="0" w:color="auto"/>
            </w:tcBorders>
          </w:tcPr>
          <w:p w14:paraId="4D2F1F7C" w14:textId="77777777" w:rsidR="009567B8" w:rsidRPr="005150AA" w:rsidRDefault="009567B8" w:rsidP="00706852">
            <w:pPr>
              <w:spacing w:before="0" w:after="0"/>
              <w:jc w:val="center"/>
              <w:rPr>
                <w:rFonts w:asciiTheme="minorHAnsi" w:hAnsiTheme="minorHAnsi"/>
                <w:lang w:val="pt-PT"/>
              </w:rPr>
            </w:pPr>
          </w:p>
        </w:tc>
        <w:tc>
          <w:tcPr>
            <w:tcW w:w="484" w:type="dxa"/>
            <w:tcBorders>
              <w:bottom w:val="single" w:sz="4" w:space="0" w:color="auto"/>
            </w:tcBorders>
          </w:tcPr>
          <w:p w14:paraId="23D7ACB8" w14:textId="77777777" w:rsidR="009567B8" w:rsidRPr="005150AA" w:rsidRDefault="009567B8" w:rsidP="00706852">
            <w:pPr>
              <w:spacing w:before="0" w:after="0"/>
              <w:rPr>
                <w:rFonts w:asciiTheme="minorHAnsi" w:hAnsiTheme="minorHAnsi"/>
                <w:lang w:val="pt-PT"/>
              </w:rPr>
            </w:pPr>
          </w:p>
        </w:tc>
        <w:tc>
          <w:tcPr>
            <w:tcW w:w="708" w:type="dxa"/>
            <w:tcBorders>
              <w:bottom w:val="single" w:sz="4" w:space="0" w:color="auto"/>
            </w:tcBorders>
          </w:tcPr>
          <w:p w14:paraId="2409CC10" w14:textId="77777777" w:rsidR="009567B8" w:rsidRPr="005150AA" w:rsidRDefault="009567B8" w:rsidP="00706852">
            <w:pPr>
              <w:spacing w:before="0" w:after="0"/>
              <w:rPr>
                <w:rFonts w:asciiTheme="minorHAnsi" w:hAnsiTheme="minorHAnsi"/>
                <w:lang w:val="pt-PT"/>
              </w:rPr>
            </w:pPr>
          </w:p>
        </w:tc>
        <w:tc>
          <w:tcPr>
            <w:tcW w:w="730" w:type="dxa"/>
            <w:tcBorders>
              <w:bottom w:val="single" w:sz="4" w:space="0" w:color="auto"/>
            </w:tcBorders>
          </w:tcPr>
          <w:p w14:paraId="26E644A7" w14:textId="77777777" w:rsidR="009567B8" w:rsidRPr="005150AA" w:rsidRDefault="009567B8" w:rsidP="00706852">
            <w:pPr>
              <w:spacing w:before="0" w:after="0"/>
              <w:rPr>
                <w:rFonts w:asciiTheme="minorHAnsi" w:hAnsiTheme="minorHAnsi"/>
                <w:lang w:val="pt-PT"/>
              </w:rPr>
            </w:pPr>
          </w:p>
        </w:tc>
        <w:tc>
          <w:tcPr>
            <w:tcW w:w="562" w:type="dxa"/>
            <w:tcBorders>
              <w:bottom w:val="single" w:sz="4" w:space="0" w:color="auto"/>
            </w:tcBorders>
          </w:tcPr>
          <w:p w14:paraId="6AE46F0A" w14:textId="77777777" w:rsidR="009567B8" w:rsidRPr="005150AA" w:rsidRDefault="009567B8" w:rsidP="00706852">
            <w:pPr>
              <w:spacing w:before="0" w:after="0"/>
              <w:rPr>
                <w:rFonts w:asciiTheme="minorHAnsi" w:hAnsiTheme="minorHAnsi"/>
                <w:lang w:val="pt-PT"/>
              </w:rPr>
            </w:pPr>
          </w:p>
        </w:tc>
        <w:tc>
          <w:tcPr>
            <w:tcW w:w="590" w:type="dxa"/>
            <w:tcBorders>
              <w:bottom w:val="single" w:sz="4" w:space="0" w:color="auto"/>
            </w:tcBorders>
          </w:tcPr>
          <w:p w14:paraId="5884D18F" w14:textId="77777777" w:rsidR="009567B8" w:rsidRPr="005150AA" w:rsidRDefault="009567B8" w:rsidP="00706852">
            <w:pPr>
              <w:spacing w:before="0" w:after="0"/>
              <w:rPr>
                <w:rFonts w:asciiTheme="minorHAnsi" w:hAnsiTheme="minorHAnsi"/>
                <w:lang w:val="pt-PT"/>
              </w:rPr>
            </w:pPr>
          </w:p>
        </w:tc>
        <w:tc>
          <w:tcPr>
            <w:tcW w:w="702" w:type="dxa"/>
            <w:tcBorders>
              <w:bottom w:val="single" w:sz="4" w:space="0" w:color="auto"/>
            </w:tcBorders>
          </w:tcPr>
          <w:p w14:paraId="7A684FC2" w14:textId="77777777" w:rsidR="009567B8" w:rsidRPr="005150AA" w:rsidRDefault="009567B8" w:rsidP="00706852">
            <w:pPr>
              <w:spacing w:before="0" w:after="0"/>
              <w:rPr>
                <w:rFonts w:asciiTheme="minorHAnsi" w:hAnsiTheme="minorHAnsi"/>
                <w:lang w:val="pt-PT"/>
              </w:rPr>
            </w:pPr>
          </w:p>
        </w:tc>
        <w:tc>
          <w:tcPr>
            <w:tcW w:w="840" w:type="dxa"/>
            <w:tcBorders>
              <w:bottom w:val="single" w:sz="4" w:space="0" w:color="auto"/>
            </w:tcBorders>
          </w:tcPr>
          <w:p w14:paraId="0EC8CC80" w14:textId="77777777" w:rsidR="009567B8" w:rsidRPr="005150AA" w:rsidRDefault="009567B8" w:rsidP="00706852">
            <w:pPr>
              <w:spacing w:before="0" w:after="0"/>
              <w:rPr>
                <w:rFonts w:asciiTheme="minorHAnsi" w:hAnsiTheme="minorHAnsi"/>
                <w:lang w:val="pt-PT"/>
              </w:rPr>
            </w:pPr>
          </w:p>
        </w:tc>
      </w:tr>
      <w:tr w:rsidR="009567B8" w:rsidRPr="005150AA" w14:paraId="0120BA8A" w14:textId="77777777" w:rsidTr="003E3D11">
        <w:trPr>
          <w:cantSplit/>
          <w:trHeight w:val="20"/>
          <w:tblHeader/>
        </w:trPr>
        <w:tc>
          <w:tcPr>
            <w:tcW w:w="10101" w:type="dxa"/>
            <w:gridSpan w:val="3"/>
            <w:tcBorders>
              <w:bottom w:val="single" w:sz="4" w:space="0" w:color="auto"/>
            </w:tcBorders>
          </w:tcPr>
          <w:p w14:paraId="3517BFFE" w14:textId="5D9F23A7" w:rsidR="009567B8" w:rsidRPr="00327D82" w:rsidRDefault="009567B8" w:rsidP="00706852">
            <w:pPr>
              <w:spacing w:before="0" w:after="0"/>
              <w:jc w:val="both"/>
              <w:rPr>
                <w:rFonts w:asciiTheme="minorHAnsi" w:hAnsiTheme="minorHAnsi"/>
                <w:bCs/>
                <w:szCs w:val="22"/>
              </w:rPr>
            </w:pPr>
            <w:r w:rsidRPr="00327D82">
              <w:rPr>
                <w:rFonts w:asciiTheme="minorHAnsi" w:hAnsiTheme="minorHAnsi"/>
                <w:bCs/>
                <w:szCs w:val="22"/>
              </w:rPr>
              <w:t xml:space="preserve"> Declaraţia reprezentantului legal prin care se certifică faptul că pe parcursul procesului de evaluare şi selecţie au fost/nu au fost înregistrate modificări asupra unora sau a tuturor documentelor depuse la cererea de finanţare (acolo unde este cazul)</w:t>
            </w:r>
          </w:p>
        </w:tc>
        <w:tc>
          <w:tcPr>
            <w:tcW w:w="479" w:type="dxa"/>
            <w:tcBorders>
              <w:bottom w:val="single" w:sz="4" w:space="0" w:color="auto"/>
            </w:tcBorders>
          </w:tcPr>
          <w:p w14:paraId="6B2D531B" w14:textId="77777777" w:rsidR="009567B8" w:rsidRPr="005150AA" w:rsidRDefault="009567B8" w:rsidP="00706852">
            <w:pPr>
              <w:spacing w:before="0" w:after="0"/>
              <w:jc w:val="center"/>
              <w:rPr>
                <w:rFonts w:asciiTheme="minorHAnsi" w:hAnsiTheme="minorHAnsi"/>
                <w:lang w:val="pt-PT"/>
              </w:rPr>
            </w:pPr>
          </w:p>
        </w:tc>
        <w:tc>
          <w:tcPr>
            <w:tcW w:w="484" w:type="dxa"/>
            <w:tcBorders>
              <w:bottom w:val="single" w:sz="4" w:space="0" w:color="auto"/>
            </w:tcBorders>
          </w:tcPr>
          <w:p w14:paraId="44DA18DC" w14:textId="77777777" w:rsidR="009567B8" w:rsidRPr="005150AA" w:rsidRDefault="009567B8" w:rsidP="00706852">
            <w:pPr>
              <w:spacing w:before="0" w:after="0"/>
              <w:rPr>
                <w:rFonts w:asciiTheme="minorHAnsi" w:hAnsiTheme="minorHAnsi"/>
                <w:lang w:val="pt-PT"/>
              </w:rPr>
            </w:pPr>
          </w:p>
        </w:tc>
        <w:tc>
          <w:tcPr>
            <w:tcW w:w="708" w:type="dxa"/>
            <w:tcBorders>
              <w:bottom w:val="single" w:sz="4" w:space="0" w:color="auto"/>
            </w:tcBorders>
          </w:tcPr>
          <w:p w14:paraId="7DF8990B" w14:textId="77777777" w:rsidR="009567B8" w:rsidRPr="005150AA" w:rsidRDefault="009567B8" w:rsidP="00706852">
            <w:pPr>
              <w:spacing w:before="0" w:after="0"/>
              <w:rPr>
                <w:rFonts w:asciiTheme="minorHAnsi" w:hAnsiTheme="minorHAnsi"/>
                <w:lang w:val="pt-PT"/>
              </w:rPr>
            </w:pPr>
          </w:p>
        </w:tc>
        <w:tc>
          <w:tcPr>
            <w:tcW w:w="730" w:type="dxa"/>
            <w:tcBorders>
              <w:bottom w:val="single" w:sz="4" w:space="0" w:color="auto"/>
            </w:tcBorders>
          </w:tcPr>
          <w:p w14:paraId="45143521" w14:textId="77777777" w:rsidR="009567B8" w:rsidRPr="005150AA" w:rsidRDefault="009567B8" w:rsidP="00706852">
            <w:pPr>
              <w:spacing w:before="0" w:after="0"/>
              <w:rPr>
                <w:rFonts w:asciiTheme="minorHAnsi" w:hAnsiTheme="minorHAnsi"/>
                <w:lang w:val="pt-PT"/>
              </w:rPr>
            </w:pPr>
          </w:p>
        </w:tc>
        <w:tc>
          <w:tcPr>
            <w:tcW w:w="562" w:type="dxa"/>
            <w:tcBorders>
              <w:bottom w:val="single" w:sz="4" w:space="0" w:color="auto"/>
            </w:tcBorders>
          </w:tcPr>
          <w:p w14:paraId="33470FD3" w14:textId="77777777" w:rsidR="009567B8" w:rsidRPr="005150AA" w:rsidRDefault="009567B8" w:rsidP="00706852">
            <w:pPr>
              <w:spacing w:before="0" w:after="0"/>
              <w:rPr>
                <w:rFonts w:asciiTheme="minorHAnsi" w:hAnsiTheme="minorHAnsi"/>
                <w:lang w:val="pt-PT"/>
              </w:rPr>
            </w:pPr>
          </w:p>
        </w:tc>
        <w:tc>
          <w:tcPr>
            <w:tcW w:w="590" w:type="dxa"/>
            <w:tcBorders>
              <w:bottom w:val="single" w:sz="4" w:space="0" w:color="auto"/>
            </w:tcBorders>
          </w:tcPr>
          <w:p w14:paraId="4836ED84" w14:textId="77777777" w:rsidR="009567B8" w:rsidRPr="005150AA" w:rsidRDefault="009567B8" w:rsidP="00706852">
            <w:pPr>
              <w:spacing w:before="0" w:after="0"/>
              <w:rPr>
                <w:rFonts w:asciiTheme="minorHAnsi" w:hAnsiTheme="minorHAnsi"/>
                <w:lang w:val="pt-PT"/>
              </w:rPr>
            </w:pPr>
          </w:p>
        </w:tc>
        <w:tc>
          <w:tcPr>
            <w:tcW w:w="702" w:type="dxa"/>
            <w:tcBorders>
              <w:bottom w:val="single" w:sz="4" w:space="0" w:color="auto"/>
            </w:tcBorders>
          </w:tcPr>
          <w:p w14:paraId="7E42AEF3" w14:textId="77777777" w:rsidR="009567B8" w:rsidRPr="005150AA" w:rsidRDefault="009567B8" w:rsidP="00706852">
            <w:pPr>
              <w:spacing w:before="0" w:after="0"/>
              <w:rPr>
                <w:rFonts w:asciiTheme="minorHAnsi" w:hAnsiTheme="minorHAnsi"/>
                <w:lang w:val="pt-PT"/>
              </w:rPr>
            </w:pPr>
          </w:p>
        </w:tc>
        <w:tc>
          <w:tcPr>
            <w:tcW w:w="840" w:type="dxa"/>
            <w:tcBorders>
              <w:bottom w:val="single" w:sz="4" w:space="0" w:color="auto"/>
            </w:tcBorders>
          </w:tcPr>
          <w:p w14:paraId="5F3EA3DA" w14:textId="77777777" w:rsidR="009567B8" w:rsidRPr="005150AA" w:rsidRDefault="009567B8" w:rsidP="00706852">
            <w:pPr>
              <w:spacing w:before="0" w:after="0"/>
              <w:rPr>
                <w:rFonts w:asciiTheme="minorHAnsi" w:hAnsiTheme="minorHAnsi"/>
                <w:lang w:val="pt-PT"/>
              </w:rPr>
            </w:pPr>
          </w:p>
        </w:tc>
      </w:tr>
      <w:tr w:rsidR="009567B8" w:rsidRPr="005150AA" w14:paraId="118767D6" w14:textId="77777777" w:rsidTr="003E3D11">
        <w:trPr>
          <w:cantSplit/>
          <w:trHeight w:val="20"/>
          <w:tblHeader/>
        </w:trPr>
        <w:tc>
          <w:tcPr>
            <w:tcW w:w="10101" w:type="dxa"/>
            <w:gridSpan w:val="3"/>
            <w:tcBorders>
              <w:bottom w:val="single" w:sz="4" w:space="0" w:color="auto"/>
            </w:tcBorders>
          </w:tcPr>
          <w:p w14:paraId="02D96DBA" w14:textId="3D27A272" w:rsidR="009567B8" w:rsidRPr="00327D82" w:rsidRDefault="009567B8" w:rsidP="00706852">
            <w:pPr>
              <w:spacing w:before="0" w:after="0"/>
              <w:jc w:val="both"/>
              <w:rPr>
                <w:rFonts w:asciiTheme="minorHAnsi" w:hAnsiTheme="minorHAnsi"/>
                <w:bCs/>
                <w:szCs w:val="22"/>
              </w:rPr>
            </w:pPr>
            <w:r w:rsidRPr="00327D82">
              <w:rPr>
                <w:rFonts w:asciiTheme="minorHAnsi" w:hAnsiTheme="minorHAnsi"/>
                <w:bCs/>
                <w:szCs w:val="22"/>
              </w:rPr>
              <w:t xml:space="preserve"> Modificări ale foilor de calcul ale Anexei - Bugetul proiectului și sursele de finanţare, inclusiv asupra listei de echipamente/dotări/lucrări/servicii cu încadrarea acestora pe secțiunea de cheltuieli eligibile /ne-eligibile, dacă este cazul</w:t>
            </w:r>
          </w:p>
        </w:tc>
        <w:tc>
          <w:tcPr>
            <w:tcW w:w="479" w:type="dxa"/>
            <w:tcBorders>
              <w:bottom w:val="single" w:sz="4" w:space="0" w:color="auto"/>
            </w:tcBorders>
          </w:tcPr>
          <w:p w14:paraId="6A531F3B" w14:textId="77777777" w:rsidR="009567B8" w:rsidRPr="005150AA" w:rsidRDefault="009567B8" w:rsidP="00706852">
            <w:pPr>
              <w:spacing w:before="0" w:after="0"/>
              <w:jc w:val="center"/>
              <w:rPr>
                <w:rFonts w:asciiTheme="minorHAnsi" w:hAnsiTheme="minorHAnsi"/>
                <w:lang w:val="pt-PT"/>
              </w:rPr>
            </w:pPr>
          </w:p>
        </w:tc>
        <w:tc>
          <w:tcPr>
            <w:tcW w:w="484" w:type="dxa"/>
            <w:tcBorders>
              <w:bottom w:val="single" w:sz="4" w:space="0" w:color="auto"/>
            </w:tcBorders>
          </w:tcPr>
          <w:p w14:paraId="11E21027" w14:textId="77777777" w:rsidR="009567B8" w:rsidRPr="005150AA" w:rsidRDefault="009567B8" w:rsidP="00706852">
            <w:pPr>
              <w:spacing w:before="0" w:after="0"/>
              <w:rPr>
                <w:rFonts w:asciiTheme="minorHAnsi" w:hAnsiTheme="minorHAnsi"/>
                <w:lang w:val="pt-PT"/>
              </w:rPr>
            </w:pPr>
          </w:p>
        </w:tc>
        <w:tc>
          <w:tcPr>
            <w:tcW w:w="708" w:type="dxa"/>
            <w:tcBorders>
              <w:bottom w:val="single" w:sz="4" w:space="0" w:color="auto"/>
            </w:tcBorders>
          </w:tcPr>
          <w:p w14:paraId="289259FF" w14:textId="77777777" w:rsidR="009567B8" w:rsidRPr="005150AA" w:rsidRDefault="009567B8" w:rsidP="00706852">
            <w:pPr>
              <w:spacing w:before="0" w:after="0"/>
              <w:rPr>
                <w:rFonts w:asciiTheme="minorHAnsi" w:hAnsiTheme="minorHAnsi"/>
                <w:lang w:val="pt-PT"/>
              </w:rPr>
            </w:pPr>
          </w:p>
        </w:tc>
        <w:tc>
          <w:tcPr>
            <w:tcW w:w="730" w:type="dxa"/>
            <w:tcBorders>
              <w:bottom w:val="single" w:sz="4" w:space="0" w:color="auto"/>
            </w:tcBorders>
          </w:tcPr>
          <w:p w14:paraId="11935D76" w14:textId="77777777" w:rsidR="009567B8" w:rsidRPr="005150AA" w:rsidRDefault="009567B8" w:rsidP="00706852">
            <w:pPr>
              <w:spacing w:before="0" w:after="0"/>
              <w:rPr>
                <w:rFonts w:asciiTheme="minorHAnsi" w:hAnsiTheme="minorHAnsi"/>
                <w:lang w:val="pt-PT"/>
              </w:rPr>
            </w:pPr>
          </w:p>
        </w:tc>
        <w:tc>
          <w:tcPr>
            <w:tcW w:w="562" w:type="dxa"/>
            <w:tcBorders>
              <w:bottom w:val="single" w:sz="4" w:space="0" w:color="auto"/>
            </w:tcBorders>
          </w:tcPr>
          <w:p w14:paraId="5D7538D4" w14:textId="77777777" w:rsidR="009567B8" w:rsidRPr="005150AA" w:rsidRDefault="009567B8" w:rsidP="00706852">
            <w:pPr>
              <w:spacing w:before="0" w:after="0"/>
              <w:rPr>
                <w:rFonts w:asciiTheme="minorHAnsi" w:hAnsiTheme="minorHAnsi"/>
                <w:lang w:val="pt-PT"/>
              </w:rPr>
            </w:pPr>
          </w:p>
        </w:tc>
        <w:tc>
          <w:tcPr>
            <w:tcW w:w="590" w:type="dxa"/>
            <w:tcBorders>
              <w:bottom w:val="single" w:sz="4" w:space="0" w:color="auto"/>
            </w:tcBorders>
          </w:tcPr>
          <w:p w14:paraId="7512095C" w14:textId="77777777" w:rsidR="009567B8" w:rsidRPr="005150AA" w:rsidRDefault="009567B8" w:rsidP="00706852">
            <w:pPr>
              <w:spacing w:before="0" w:after="0"/>
              <w:rPr>
                <w:rFonts w:asciiTheme="minorHAnsi" w:hAnsiTheme="minorHAnsi"/>
                <w:lang w:val="pt-PT"/>
              </w:rPr>
            </w:pPr>
          </w:p>
        </w:tc>
        <w:tc>
          <w:tcPr>
            <w:tcW w:w="702" w:type="dxa"/>
            <w:tcBorders>
              <w:bottom w:val="single" w:sz="4" w:space="0" w:color="auto"/>
            </w:tcBorders>
          </w:tcPr>
          <w:p w14:paraId="4FFE0149" w14:textId="77777777" w:rsidR="009567B8" w:rsidRPr="005150AA" w:rsidRDefault="009567B8" w:rsidP="00706852">
            <w:pPr>
              <w:spacing w:before="0" w:after="0"/>
              <w:rPr>
                <w:rFonts w:asciiTheme="minorHAnsi" w:hAnsiTheme="minorHAnsi"/>
                <w:lang w:val="pt-PT"/>
              </w:rPr>
            </w:pPr>
          </w:p>
        </w:tc>
        <w:tc>
          <w:tcPr>
            <w:tcW w:w="840" w:type="dxa"/>
            <w:tcBorders>
              <w:bottom w:val="single" w:sz="4" w:space="0" w:color="auto"/>
            </w:tcBorders>
          </w:tcPr>
          <w:p w14:paraId="5E8438E4" w14:textId="77777777" w:rsidR="009567B8" w:rsidRPr="005150AA" w:rsidRDefault="009567B8" w:rsidP="00706852">
            <w:pPr>
              <w:spacing w:before="0" w:after="0"/>
              <w:rPr>
                <w:rFonts w:asciiTheme="minorHAnsi" w:hAnsiTheme="minorHAnsi"/>
                <w:lang w:val="pt-PT"/>
              </w:rPr>
            </w:pPr>
          </w:p>
        </w:tc>
      </w:tr>
      <w:tr w:rsidR="009567B8" w:rsidRPr="005150AA" w14:paraId="1CCB7D56" w14:textId="77777777" w:rsidTr="003E3D11">
        <w:trPr>
          <w:cantSplit/>
          <w:trHeight w:val="20"/>
          <w:tblHeader/>
        </w:trPr>
        <w:tc>
          <w:tcPr>
            <w:tcW w:w="10101" w:type="dxa"/>
            <w:gridSpan w:val="3"/>
            <w:tcBorders>
              <w:bottom w:val="single" w:sz="4" w:space="0" w:color="auto"/>
            </w:tcBorders>
          </w:tcPr>
          <w:p w14:paraId="22ECCD2A" w14:textId="348FD505" w:rsidR="009567B8" w:rsidRPr="0011615A" w:rsidRDefault="006C4611" w:rsidP="00706852">
            <w:pPr>
              <w:spacing w:before="0" w:after="0"/>
              <w:jc w:val="both"/>
              <w:rPr>
                <w:rFonts w:asciiTheme="minorHAnsi" w:hAnsiTheme="minorHAnsi"/>
                <w:bCs/>
                <w:szCs w:val="22"/>
              </w:rPr>
            </w:pPr>
            <w:r w:rsidRPr="0011615A">
              <w:rPr>
                <w:rFonts w:asciiTheme="minorHAnsi" w:hAnsiTheme="minorHAnsi"/>
                <w:bCs/>
                <w:szCs w:val="22"/>
              </w:rPr>
              <w:t xml:space="preserve"> Certificat de atestare fiscală, referitoare la obligațiile de plată la bugetul local din care să reiasă că solicitantul și-a achitat obligațiile de plată nete la bugetul local)</w:t>
            </w:r>
          </w:p>
        </w:tc>
        <w:tc>
          <w:tcPr>
            <w:tcW w:w="479" w:type="dxa"/>
            <w:tcBorders>
              <w:bottom w:val="single" w:sz="4" w:space="0" w:color="auto"/>
            </w:tcBorders>
          </w:tcPr>
          <w:p w14:paraId="7187836B" w14:textId="77777777" w:rsidR="009567B8" w:rsidRPr="005150AA" w:rsidRDefault="009567B8" w:rsidP="00706852">
            <w:pPr>
              <w:spacing w:before="0" w:after="0"/>
              <w:jc w:val="center"/>
              <w:rPr>
                <w:rFonts w:asciiTheme="minorHAnsi" w:hAnsiTheme="minorHAnsi"/>
                <w:lang w:val="pt-PT"/>
              </w:rPr>
            </w:pPr>
          </w:p>
        </w:tc>
        <w:tc>
          <w:tcPr>
            <w:tcW w:w="484" w:type="dxa"/>
            <w:tcBorders>
              <w:bottom w:val="single" w:sz="4" w:space="0" w:color="auto"/>
            </w:tcBorders>
          </w:tcPr>
          <w:p w14:paraId="76C9A4CA" w14:textId="77777777" w:rsidR="009567B8" w:rsidRPr="005150AA" w:rsidRDefault="009567B8" w:rsidP="00706852">
            <w:pPr>
              <w:spacing w:before="0" w:after="0"/>
              <w:rPr>
                <w:rFonts w:asciiTheme="minorHAnsi" w:hAnsiTheme="minorHAnsi"/>
                <w:lang w:val="pt-PT"/>
              </w:rPr>
            </w:pPr>
          </w:p>
        </w:tc>
        <w:tc>
          <w:tcPr>
            <w:tcW w:w="708" w:type="dxa"/>
            <w:tcBorders>
              <w:bottom w:val="single" w:sz="4" w:space="0" w:color="auto"/>
            </w:tcBorders>
          </w:tcPr>
          <w:p w14:paraId="30C3E294" w14:textId="77777777" w:rsidR="009567B8" w:rsidRPr="005150AA" w:rsidRDefault="009567B8" w:rsidP="00706852">
            <w:pPr>
              <w:spacing w:before="0" w:after="0"/>
              <w:rPr>
                <w:rFonts w:asciiTheme="minorHAnsi" w:hAnsiTheme="minorHAnsi"/>
                <w:lang w:val="pt-PT"/>
              </w:rPr>
            </w:pPr>
          </w:p>
        </w:tc>
        <w:tc>
          <w:tcPr>
            <w:tcW w:w="730" w:type="dxa"/>
            <w:tcBorders>
              <w:bottom w:val="single" w:sz="4" w:space="0" w:color="auto"/>
            </w:tcBorders>
          </w:tcPr>
          <w:p w14:paraId="65D811B8" w14:textId="77777777" w:rsidR="009567B8" w:rsidRPr="005150AA" w:rsidRDefault="009567B8" w:rsidP="00706852">
            <w:pPr>
              <w:spacing w:before="0" w:after="0"/>
              <w:rPr>
                <w:rFonts w:asciiTheme="minorHAnsi" w:hAnsiTheme="minorHAnsi"/>
                <w:lang w:val="pt-PT"/>
              </w:rPr>
            </w:pPr>
          </w:p>
        </w:tc>
        <w:tc>
          <w:tcPr>
            <w:tcW w:w="562" w:type="dxa"/>
            <w:tcBorders>
              <w:bottom w:val="single" w:sz="4" w:space="0" w:color="auto"/>
            </w:tcBorders>
          </w:tcPr>
          <w:p w14:paraId="2D2CA466" w14:textId="77777777" w:rsidR="009567B8" w:rsidRPr="005150AA" w:rsidRDefault="009567B8" w:rsidP="00706852">
            <w:pPr>
              <w:spacing w:before="0" w:after="0"/>
              <w:rPr>
                <w:rFonts w:asciiTheme="minorHAnsi" w:hAnsiTheme="minorHAnsi"/>
                <w:lang w:val="pt-PT"/>
              </w:rPr>
            </w:pPr>
          </w:p>
        </w:tc>
        <w:tc>
          <w:tcPr>
            <w:tcW w:w="590" w:type="dxa"/>
            <w:tcBorders>
              <w:bottom w:val="single" w:sz="4" w:space="0" w:color="auto"/>
            </w:tcBorders>
          </w:tcPr>
          <w:p w14:paraId="24ABADC1" w14:textId="77777777" w:rsidR="009567B8" w:rsidRPr="005150AA" w:rsidRDefault="009567B8" w:rsidP="00706852">
            <w:pPr>
              <w:spacing w:before="0" w:after="0"/>
              <w:rPr>
                <w:rFonts w:asciiTheme="minorHAnsi" w:hAnsiTheme="minorHAnsi"/>
                <w:lang w:val="pt-PT"/>
              </w:rPr>
            </w:pPr>
          </w:p>
        </w:tc>
        <w:tc>
          <w:tcPr>
            <w:tcW w:w="702" w:type="dxa"/>
            <w:tcBorders>
              <w:bottom w:val="single" w:sz="4" w:space="0" w:color="auto"/>
            </w:tcBorders>
          </w:tcPr>
          <w:p w14:paraId="693590A4" w14:textId="77777777" w:rsidR="009567B8" w:rsidRPr="005150AA" w:rsidRDefault="009567B8" w:rsidP="00706852">
            <w:pPr>
              <w:spacing w:before="0" w:after="0"/>
              <w:rPr>
                <w:rFonts w:asciiTheme="minorHAnsi" w:hAnsiTheme="minorHAnsi"/>
                <w:lang w:val="pt-PT"/>
              </w:rPr>
            </w:pPr>
          </w:p>
        </w:tc>
        <w:tc>
          <w:tcPr>
            <w:tcW w:w="840" w:type="dxa"/>
            <w:tcBorders>
              <w:bottom w:val="single" w:sz="4" w:space="0" w:color="auto"/>
            </w:tcBorders>
          </w:tcPr>
          <w:p w14:paraId="46FAC103" w14:textId="77777777" w:rsidR="009567B8" w:rsidRPr="005150AA" w:rsidRDefault="009567B8" w:rsidP="00706852">
            <w:pPr>
              <w:spacing w:before="0" w:after="0"/>
              <w:rPr>
                <w:rFonts w:asciiTheme="minorHAnsi" w:hAnsiTheme="minorHAnsi"/>
                <w:lang w:val="pt-PT"/>
              </w:rPr>
            </w:pPr>
          </w:p>
        </w:tc>
      </w:tr>
      <w:tr w:rsidR="003E3D11" w:rsidRPr="005150AA" w14:paraId="03209797" w14:textId="77777777" w:rsidTr="003E3D11">
        <w:trPr>
          <w:cantSplit/>
          <w:trHeight w:val="20"/>
          <w:tblHeader/>
          <w:ins w:id="43" w:author="Ramona Mircea" w:date="2024-03-11T13:52:00Z"/>
        </w:trPr>
        <w:tc>
          <w:tcPr>
            <w:tcW w:w="10101" w:type="dxa"/>
            <w:gridSpan w:val="3"/>
            <w:tcBorders>
              <w:bottom w:val="single" w:sz="4" w:space="0" w:color="auto"/>
            </w:tcBorders>
          </w:tcPr>
          <w:p w14:paraId="0DBAA000" w14:textId="383CDB79" w:rsidR="003E3D11" w:rsidRPr="0011615A" w:rsidRDefault="003E3D11" w:rsidP="003E3D11">
            <w:pPr>
              <w:spacing w:before="0" w:after="0"/>
              <w:jc w:val="both"/>
              <w:rPr>
                <w:ins w:id="44" w:author="Ramona Mircea" w:date="2024-03-11T13:52:00Z"/>
                <w:rFonts w:asciiTheme="minorHAnsi" w:hAnsiTheme="minorHAnsi"/>
                <w:bCs/>
                <w:szCs w:val="22"/>
              </w:rPr>
            </w:pPr>
            <w:commentRangeStart w:id="45"/>
            <w:ins w:id="46" w:author="Ramona Mircea" w:date="2024-03-11T13:52:00Z">
              <w:r w:rsidRPr="0011615A">
                <w:rPr>
                  <w:rFonts w:asciiTheme="minorHAnsi" w:hAnsiTheme="minorHAnsi"/>
                  <w:bCs/>
                  <w:szCs w:val="22"/>
                </w:rPr>
                <w:t>C</w:t>
              </w:r>
              <w:r w:rsidRPr="0011615A">
                <w:rPr>
                  <w:rFonts w:asciiTheme="minorHAnsi" w:hAnsiTheme="minorHAnsi"/>
                  <w:bCs/>
                  <w:szCs w:val="22"/>
                  <w:rPrChange w:id="47" w:author="Sorin Cosmulescu" w:date="2024-03-15T15:48:00Z">
                    <w:rPr>
                      <w:rFonts w:asciiTheme="minorHAnsi" w:hAnsiTheme="minorHAnsi"/>
                      <w:bCs/>
                      <w:szCs w:val="22"/>
                      <w:highlight w:val="yellow"/>
                    </w:rPr>
                  </w:rPrChange>
                </w:rPr>
                <w:t>ertificat de atestare fiscală, referitor</w:t>
              </w:r>
              <w:r w:rsidRPr="0011615A">
                <w:rPr>
                  <w:rFonts w:asciiTheme="minorHAnsi" w:hAnsiTheme="minorHAnsi"/>
                  <w:bCs/>
                  <w:szCs w:val="22"/>
                </w:rPr>
                <w:t xml:space="preserve"> la obligațiile de plată la bugetul de stat din care să reiasă că solicitantul și-a achitat obligațiile de plată nete la bugetul de stat, în cuantumul stabilit de legislația în vigoare</w:t>
              </w:r>
              <w:commentRangeEnd w:id="45"/>
              <w:r w:rsidRPr="0011615A">
                <w:rPr>
                  <w:rStyle w:val="CommentReference"/>
                </w:rPr>
                <w:commentReference w:id="45"/>
              </w:r>
            </w:ins>
          </w:p>
        </w:tc>
        <w:tc>
          <w:tcPr>
            <w:tcW w:w="479" w:type="dxa"/>
            <w:tcBorders>
              <w:bottom w:val="single" w:sz="4" w:space="0" w:color="auto"/>
            </w:tcBorders>
          </w:tcPr>
          <w:p w14:paraId="4B98C71D" w14:textId="77777777" w:rsidR="003E3D11" w:rsidRPr="005150AA" w:rsidRDefault="003E3D11" w:rsidP="003E3D11">
            <w:pPr>
              <w:spacing w:before="0" w:after="0"/>
              <w:jc w:val="center"/>
              <w:rPr>
                <w:ins w:id="48" w:author="Ramona Mircea" w:date="2024-03-11T13:52:00Z"/>
                <w:rFonts w:asciiTheme="minorHAnsi" w:hAnsiTheme="minorHAnsi"/>
                <w:lang w:val="pt-PT"/>
              </w:rPr>
            </w:pPr>
          </w:p>
        </w:tc>
        <w:tc>
          <w:tcPr>
            <w:tcW w:w="484" w:type="dxa"/>
            <w:tcBorders>
              <w:bottom w:val="single" w:sz="4" w:space="0" w:color="auto"/>
            </w:tcBorders>
          </w:tcPr>
          <w:p w14:paraId="3F1B7655" w14:textId="77777777" w:rsidR="003E3D11" w:rsidRPr="005150AA" w:rsidRDefault="003E3D11" w:rsidP="003E3D11">
            <w:pPr>
              <w:spacing w:before="0" w:after="0"/>
              <w:rPr>
                <w:ins w:id="49" w:author="Ramona Mircea" w:date="2024-03-11T13:52:00Z"/>
                <w:rFonts w:asciiTheme="minorHAnsi" w:hAnsiTheme="minorHAnsi"/>
                <w:lang w:val="pt-PT"/>
              </w:rPr>
            </w:pPr>
          </w:p>
        </w:tc>
        <w:tc>
          <w:tcPr>
            <w:tcW w:w="708" w:type="dxa"/>
            <w:tcBorders>
              <w:bottom w:val="single" w:sz="4" w:space="0" w:color="auto"/>
            </w:tcBorders>
          </w:tcPr>
          <w:p w14:paraId="1B9769B5" w14:textId="77777777" w:rsidR="003E3D11" w:rsidRPr="005150AA" w:rsidRDefault="003E3D11" w:rsidP="003E3D11">
            <w:pPr>
              <w:spacing w:before="0" w:after="0"/>
              <w:rPr>
                <w:ins w:id="50" w:author="Ramona Mircea" w:date="2024-03-11T13:52:00Z"/>
                <w:rFonts w:asciiTheme="minorHAnsi" w:hAnsiTheme="minorHAnsi"/>
                <w:lang w:val="pt-PT"/>
              </w:rPr>
            </w:pPr>
          </w:p>
        </w:tc>
        <w:tc>
          <w:tcPr>
            <w:tcW w:w="730" w:type="dxa"/>
            <w:tcBorders>
              <w:bottom w:val="single" w:sz="4" w:space="0" w:color="auto"/>
            </w:tcBorders>
          </w:tcPr>
          <w:p w14:paraId="1ABEFB87" w14:textId="77777777" w:rsidR="003E3D11" w:rsidRPr="005150AA" w:rsidRDefault="003E3D11" w:rsidP="003E3D11">
            <w:pPr>
              <w:spacing w:before="0" w:after="0"/>
              <w:rPr>
                <w:ins w:id="51" w:author="Ramona Mircea" w:date="2024-03-11T13:52:00Z"/>
                <w:rFonts w:asciiTheme="minorHAnsi" w:hAnsiTheme="minorHAnsi"/>
                <w:lang w:val="pt-PT"/>
              </w:rPr>
            </w:pPr>
          </w:p>
        </w:tc>
        <w:tc>
          <w:tcPr>
            <w:tcW w:w="562" w:type="dxa"/>
            <w:tcBorders>
              <w:bottom w:val="single" w:sz="4" w:space="0" w:color="auto"/>
            </w:tcBorders>
          </w:tcPr>
          <w:p w14:paraId="2BC43B6B" w14:textId="77777777" w:rsidR="003E3D11" w:rsidRPr="005150AA" w:rsidRDefault="003E3D11" w:rsidP="003E3D11">
            <w:pPr>
              <w:spacing w:before="0" w:after="0"/>
              <w:rPr>
                <w:ins w:id="52" w:author="Ramona Mircea" w:date="2024-03-11T13:52:00Z"/>
                <w:rFonts w:asciiTheme="minorHAnsi" w:hAnsiTheme="minorHAnsi"/>
                <w:lang w:val="pt-PT"/>
              </w:rPr>
            </w:pPr>
          </w:p>
        </w:tc>
        <w:tc>
          <w:tcPr>
            <w:tcW w:w="590" w:type="dxa"/>
            <w:tcBorders>
              <w:bottom w:val="single" w:sz="4" w:space="0" w:color="auto"/>
            </w:tcBorders>
          </w:tcPr>
          <w:p w14:paraId="22283564" w14:textId="77777777" w:rsidR="003E3D11" w:rsidRPr="005150AA" w:rsidRDefault="003E3D11" w:rsidP="003E3D11">
            <w:pPr>
              <w:spacing w:before="0" w:after="0"/>
              <w:rPr>
                <w:ins w:id="53" w:author="Ramona Mircea" w:date="2024-03-11T13:52:00Z"/>
                <w:rFonts w:asciiTheme="minorHAnsi" w:hAnsiTheme="minorHAnsi"/>
                <w:lang w:val="pt-PT"/>
              </w:rPr>
            </w:pPr>
          </w:p>
        </w:tc>
        <w:tc>
          <w:tcPr>
            <w:tcW w:w="702" w:type="dxa"/>
            <w:tcBorders>
              <w:bottom w:val="single" w:sz="4" w:space="0" w:color="auto"/>
            </w:tcBorders>
          </w:tcPr>
          <w:p w14:paraId="7B94F5AC" w14:textId="77777777" w:rsidR="003E3D11" w:rsidRPr="005150AA" w:rsidRDefault="003E3D11" w:rsidP="003E3D11">
            <w:pPr>
              <w:spacing w:before="0" w:after="0"/>
              <w:rPr>
                <w:ins w:id="54" w:author="Ramona Mircea" w:date="2024-03-11T13:52:00Z"/>
                <w:rFonts w:asciiTheme="minorHAnsi" w:hAnsiTheme="minorHAnsi"/>
                <w:lang w:val="pt-PT"/>
              </w:rPr>
            </w:pPr>
          </w:p>
        </w:tc>
        <w:tc>
          <w:tcPr>
            <w:tcW w:w="840" w:type="dxa"/>
            <w:tcBorders>
              <w:bottom w:val="single" w:sz="4" w:space="0" w:color="auto"/>
            </w:tcBorders>
          </w:tcPr>
          <w:p w14:paraId="1CA1B81B" w14:textId="77777777" w:rsidR="003E3D11" w:rsidRPr="005150AA" w:rsidRDefault="003E3D11" w:rsidP="003E3D11">
            <w:pPr>
              <w:spacing w:before="0" w:after="0"/>
              <w:rPr>
                <w:ins w:id="55" w:author="Ramona Mircea" w:date="2024-03-11T13:52:00Z"/>
                <w:rFonts w:asciiTheme="minorHAnsi" w:hAnsiTheme="minorHAnsi"/>
                <w:lang w:val="pt-PT"/>
              </w:rPr>
            </w:pPr>
          </w:p>
        </w:tc>
      </w:tr>
      <w:tr w:rsidR="003E3D11" w:rsidRPr="005150AA" w14:paraId="29AFFD7B" w14:textId="77777777" w:rsidTr="003E3D11">
        <w:trPr>
          <w:cantSplit/>
          <w:trHeight w:val="20"/>
          <w:tblHeader/>
          <w:ins w:id="56" w:author="Ramona Mircea" w:date="2024-03-11T13:52:00Z"/>
        </w:trPr>
        <w:tc>
          <w:tcPr>
            <w:tcW w:w="10101" w:type="dxa"/>
            <w:gridSpan w:val="3"/>
            <w:tcBorders>
              <w:bottom w:val="single" w:sz="4" w:space="0" w:color="auto"/>
            </w:tcBorders>
          </w:tcPr>
          <w:p w14:paraId="378D6632" w14:textId="079317E4" w:rsidR="003E3D11" w:rsidRPr="0011615A" w:rsidRDefault="003E3D11" w:rsidP="003E3D11">
            <w:pPr>
              <w:spacing w:before="0" w:after="0"/>
              <w:jc w:val="both"/>
              <w:rPr>
                <w:ins w:id="57" w:author="Ramona Mircea" w:date="2024-03-11T13:52:00Z"/>
                <w:rFonts w:asciiTheme="minorHAnsi" w:hAnsiTheme="minorHAnsi"/>
                <w:bCs/>
                <w:szCs w:val="22"/>
              </w:rPr>
            </w:pPr>
            <w:ins w:id="58" w:author="Ramona Mircea" w:date="2024-03-11T13:52:00Z">
              <w:r w:rsidRPr="0011615A">
                <w:rPr>
                  <w:rFonts w:asciiTheme="minorHAnsi" w:hAnsiTheme="minorHAnsi"/>
                  <w:bCs/>
                  <w:szCs w:val="22"/>
                  <w:rPrChange w:id="59" w:author="Sorin Cosmulescu" w:date="2024-03-15T15:48:00Z">
                    <w:rPr>
                      <w:rFonts w:asciiTheme="minorHAnsi" w:hAnsiTheme="minorHAnsi"/>
                      <w:bCs/>
                      <w:szCs w:val="22"/>
                      <w:highlight w:val="yellow"/>
                    </w:rPr>
                  </w:rPrChange>
                </w:rPr>
                <w:t>Certificatul de cazier fiscal al solicitantului, în termen de valabilitate și fără înscrisuri, conform prevederilor OG nr. 39/2015 privind cazierul fiscal.</w:t>
              </w:r>
            </w:ins>
          </w:p>
        </w:tc>
        <w:tc>
          <w:tcPr>
            <w:tcW w:w="479" w:type="dxa"/>
            <w:tcBorders>
              <w:bottom w:val="single" w:sz="4" w:space="0" w:color="auto"/>
            </w:tcBorders>
          </w:tcPr>
          <w:p w14:paraId="4696651B" w14:textId="77777777" w:rsidR="003E3D11" w:rsidRPr="005150AA" w:rsidRDefault="003E3D11" w:rsidP="003E3D11">
            <w:pPr>
              <w:spacing w:before="0" w:after="0"/>
              <w:jc w:val="center"/>
              <w:rPr>
                <w:ins w:id="60" w:author="Ramona Mircea" w:date="2024-03-11T13:52:00Z"/>
                <w:rFonts w:asciiTheme="minorHAnsi" w:hAnsiTheme="minorHAnsi"/>
                <w:lang w:val="pt-PT"/>
              </w:rPr>
            </w:pPr>
          </w:p>
        </w:tc>
        <w:tc>
          <w:tcPr>
            <w:tcW w:w="484" w:type="dxa"/>
            <w:tcBorders>
              <w:bottom w:val="single" w:sz="4" w:space="0" w:color="auto"/>
            </w:tcBorders>
          </w:tcPr>
          <w:p w14:paraId="12B18797" w14:textId="77777777" w:rsidR="003E3D11" w:rsidRPr="005150AA" w:rsidRDefault="003E3D11" w:rsidP="003E3D11">
            <w:pPr>
              <w:spacing w:before="0" w:after="0"/>
              <w:rPr>
                <w:ins w:id="61" w:author="Ramona Mircea" w:date="2024-03-11T13:52:00Z"/>
                <w:rFonts w:asciiTheme="minorHAnsi" w:hAnsiTheme="minorHAnsi"/>
                <w:lang w:val="pt-PT"/>
              </w:rPr>
            </w:pPr>
          </w:p>
        </w:tc>
        <w:tc>
          <w:tcPr>
            <w:tcW w:w="708" w:type="dxa"/>
            <w:tcBorders>
              <w:bottom w:val="single" w:sz="4" w:space="0" w:color="auto"/>
            </w:tcBorders>
          </w:tcPr>
          <w:p w14:paraId="3FAB69F9" w14:textId="77777777" w:rsidR="003E3D11" w:rsidRPr="005150AA" w:rsidRDefault="003E3D11" w:rsidP="003E3D11">
            <w:pPr>
              <w:spacing w:before="0" w:after="0"/>
              <w:rPr>
                <w:ins w:id="62" w:author="Ramona Mircea" w:date="2024-03-11T13:52:00Z"/>
                <w:rFonts w:asciiTheme="minorHAnsi" w:hAnsiTheme="minorHAnsi"/>
                <w:lang w:val="pt-PT"/>
              </w:rPr>
            </w:pPr>
          </w:p>
        </w:tc>
        <w:tc>
          <w:tcPr>
            <w:tcW w:w="730" w:type="dxa"/>
            <w:tcBorders>
              <w:bottom w:val="single" w:sz="4" w:space="0" w:color="auto"/>
            </w:tcBorders>
          </w:tcPr>
          <w:p w14:paraId="2E0D3F30" w14:textId="77777777" w:rsidR="003E3D11" w:rsidRPr="005150AA" w:rsidRDefault="003E3D11" w:rsidP="003E3D11">
            <w:pPr>
              <w:spacing w:before="0" w:after="0"/>
              <w:rPr>
                <w:ins w:id="63" w:author="Ramona Mircea" w:date="2024-03-11T13:52:00Z"/>
                <w:rFonts w:asciiTheme="minorHAnsi" w:hAnsiTheme="minorHAnsi"/>
                <w:lang w:val="pt-PT"/>
              </w:rPr>
            </w:pPr>
          </w:p>
        </w:tc>
        <w:tc>
          <w:tcPr>
            <w:tcW w:w="562" w:type="dxa"/>
            <w:tcBorders>
              <w:bottom w:val="single" w:sz="4" w:space="0" w:color="auto"/>
            </w:tcBorders>
          </w:tcPr>
          <w:p w14:paraId="4D3DE416" w14:textId="77777777" w:rsidR="003E3D11" w:rsidRPr="005150AA" w:rsidRDefault="003E3D11" w:rsidP="003E3D11">
            <w:pPr>
              <w:spacing w:before="0" w:after="0"/>
              <w:rPr>
                <w:ins w:id="64" w:author="Ramona Mircea" w:date="2024-03-11T13:52:00Z"/>
                <w:rFonts w:asciiTheme="minorHAnsi" w:hAnsiTheme="minorHAnsi"/>
                <w:lang w:val="pt-PT"/>
              </w:rPr>
            </w:pPr>
          </w:p>
        </w:tc>
        <w:tc>
          <w:tcPr>
            <w:tcW w:w="590" w:type="dxa"/>
            <w:tcBorders>
              <w:bottom w:val="single" w:sz="4" w:space="0" w:color="auto"/>
            </w:tcBorders>
          </w:tcPr>
          <w:p w14:paraId="5A63FD0D" w14:textId="77777777" w:rsidR="003E3D11" w:rsidRPr="005150AA" w:rsidRDefault="003E3D11" w:rsidP="003E3D11">
            <w:pPr>
              <w:spacing w:before="0" w:after="0"/>
              <w:rPr>
                <w:ins w:id="65" w:author="Ramona Mircea" w:date="2024-03-11T13:52:00Z"/>
                <w:rFonts w:asciiTheme="minorHAnsi" w:hAnsiTheme="minorHAnsi"/>
                <w:lang w:val="pt-PT"/>
              </w:rPr>
            </w:pPr>
          </w:p>
        </w:tc>
        <w:tc>
          <w:tcPr>
            <w:tcW w:w="702" w:type="dxa"/>
            <w:tcBorders>
              <w:bottom w:val="single" w:sz="4" w:space="0" w:color="auto"/>
            </w:tcBorders>
          </w:tcPr>
          <w:p w14:paraId="48EFCC7D" w14:textId="77777777" w:rsidR="003E3D11" w:rsidRPr="005150AA" w:rsidRDefault="003E3D11" w:rsidP="003E3D11">
            <w:pPr>
              <w:spacing w:before="0" w:after="0"/>
              <w:rPr>
                <w:ins w:id="66" w:author="Ramona Mircea" w:date="2024-03-11T13:52:00Z"/>
                <w:rFonts w:asciiTheme="minorHAnsi" w:hAnsiTheme="minorHAnsi"/>
                <w:lang w:val="pt-PT"/>
              </w:rPr>
            </w:pPr>
          </w:p>
        </w:tc>
        <w:tc>
          <w:tcPr>
            <w:tcW w:w="840" w:type="dxa"/>
            <w:tcBorders>
              <w:bottom w:val="single" w:sz="4" w:space="0" w:color="auto"/>
            </w:tcBorders>
          </w:tcPr>
          <w:p w14:paraId="3284BF69" w14:textId="77777777" w:rsidR="003E3D11" w:rsidRPr="005150AA" w:rsidRDefault="003E3D11" w:rsidP="003E3D11">
            <w:pPr>
              <w:spacing w:before="0" w:after="0"/>
              <w:rPr>
                <w:ins w:id="67" w:author="Ramona Mircea" w:date="2024-03-11T13:52:00Z"/>
                <w:rFonts w:asciiTheme="minorHAnsi" w:hAnsiTheme="minorHAnsi"/>
                <w:lang w:val="pt-PT"/>
              </w:rPr>
            </w:pPr>
          </w:p>
        </w:tc>
      </w:tr>
      <w:tr w:rsidR="003E3D11" w:rsidRPr="005150AA" w14:paraId="66C44408" w14:textId="77777777" w:rsidTr="003E3D11">
        <w:trPr>
          <w:cantSplit/>
          <w:trHeight w:val="20"/>
          <w:tblHeader/>
          <w:ins w:id="68" w:author="Ramona Mircea" w:date="2024-03-11T13:52:00Z"/>
        </w:trPr>
        <w:tc>
          <w:tcPr>
            <w:tcW w:w="10101" w:type="dxa"/>
            <w:gridSpan w:val="3"/>
            <w:tcBorders>
              <w:bottom w:val="single" w:sz="4" w:space="0" w:color="auto"/>
            </w:tcBorders>
          </w:tcPr>
          <w:p w14:paraId="7136BD8B" w14:textId="31083A5B" w:rsidR="003E3D11" w:rsidRPr="0011615A" w:rsidRDefault="003E3D11" w:rsidP="003E3D11">
            <w:pPr>
              <w:spacing w:before="0" w:after="0"/>
              <w:jc w:val="both"/>
              <w:rPr>
                <w:ins w:id="69" w:author="Ramona Mircea" w:date="2024-03-11T13:52:00Z"/>
                <w:rFonts w:asciiTheme="minorHAnsi" w:hAnsiTheme="minorHAnsi"/>
                <w:bCs/>
                <w:szCs w:val="22"/>
              </w:rPr>
            </w:pPr>
            <w:ins w:id="70" w:author="Ramona Mircea" w:date="2024-03-11T13:52:00Z">
              <w:r w:rsidRPr="0011615A">
                <w:rPr>
                  <w:rFonts w:asciiTheme="minorHAnsi" w:hAnsiTheme="minorHAnsi"/>
                  <w:bCs/>
                  <w:szCs w:val="22"/>
                  <w:rPrChange w:id="71" w:author="Sorin Cosmulescu" w:date="2024-03-15T15:48:00Z">
                    <w:rPr>
                      <w:rFonts w:asciiTheme="minorHAnsi" w:hAnsiTheme="minorHAnsi"/>
                      <w:bCs/>
                      <w:szCs w:val="22"/>
                      <w:highlight w:val="yellow"/>
                    </w:rPr>
                  </w:rPrChange>
                </w:rPr>
                <w:t>În cazul parteneriatelor, toţi membrii parteneriatului vor depune certificatele de atestare fiscala, referitoare la obligațiile de plată la bugetul local și de stat, precum și certificatele de cazier fiscal, după caz.</w:t>
              </w:r>
            </w:ins>
          </w:p>
        </w:tc>
        <w:tc>
          <w:tcPr>
            <w:tcW w:w="479" w:type="dxa"/>
            <w:tcBorders>
              <w:bottom w:val="single" w:sz="4" w:space="0" w:color="auto"/>
            </w:tcBorders>
          </w:tcPr>
          <w:p w14:paraId="5C1272E8" w14:textId="77777777" w:rsidR="003E3D11" w:rsidRPr="005150AA" w:rsidRDefault="003E3D11" w:rsidP="003E3D11">
            <w:pPr>
              <w:spacing w:before="0" w:after="0"/>
              <w:jc w:val="center"/>
              <w:rPr>
                <w:ins w:id="72" w:author="Ramona Mircea" w:date="2024-03-11T13:52:00Z"/>
                <w:rFonts w:asciiTheme="minorHAnsi" w:hAnsiTheme="minorHAnsi"/>
                <w:lang w:val="pt-PT"/>
              </w:rPr>
            </w:pPr>
          </w:p>
        </w:tc>
        <w:tc>
          <w:tcPr>
            <w:tcW w:w="484" w:type="dxa"/>
            <w:tcBorders>
              <w:bottom w:val="single" w:sz="4" w:space="0" w:color="auto"/>
            </w:tcBorders>
          </w:tcPr>
          <w:p w14:paraId="4ACF2066" w14:textId="77777777" w:rsidR="003E3D11" w:rsidRPr="005150AA" w:rsidRDefault="003E3D11" w:rsidP="003E3D11">
            <w:pPr>
              <w:spacing w:before="0" w:after="0"/>
              <w:rPr>
                <w:ins w:id="73" w:author="Ramona Mircea" w:date="2024-03-11T13:52:00Z"/>
                <w:rFonts w:asciiTheme="minorHAnsi" w:hAnsiTheme="minorHAnsi"/>
                <w:lang w:val="pt-PT"/>
              </w:rPr>
            </w:pPr>
          </w:p>
        </w:tc>
        <w:tc>
          <w:tcPr>
            <w:tcW w:w="708" w:type="dxa"/>
            <w:tcBorders>
              <w:bottom w:val="single" w:sz="4" w:space="0" w:color="auto"/>
            </w:tcBorders>
          </w:tcPr>
          <w:p w14:paraId="071AB509" w14:textId="77777777" w:rsidR="003E3D11" w:rsidRPr="005150AA" w:rsidRDefault="003E3D11" w:rsidP="003E3D11">
            <w:pPr>
              <w:spacing w:before="0" w:after="0"/>
              <w:rPr>
                <w:ins w:id="74" w:author="Ramona Mircea" w:date="2024-03-11T13:52:00Z"/>
                <w:rFonts w:asciiTheme="minorHAnsi" w:hAnsiTheme="minorHAnsi"/>
                <w:lang w:val="pt-PT"/>
              </w:rPr>
            </w:pPr>
          </w:p>
        </w:tc>
        <w:tc>
          <w:tcPr>
            <w:tcW w:w="730" w:type="dxa"/>
            <w:tcBorders>
              <w:bottom w:val="single" w:sz="4" w:space="0" w:color="auto"/>
            </w:tcBorders>
          </w:tcPr>
          <w:p w14:paraId="269FD4CA" w14:textId="77777777" w:rsidR="003E3D11" w:rsidRPr="005150AA" w:rsidRDefault="003E3D11" w:rsidP="003E3D11">
            <w:pPr>
              <w:spacing w:before="0" w:after="0"/>
              <w:rPr>
                <w:ins w:id="75" w:author="Ramona Mircea" w:date="2024-03-11T13:52:00Z"/>
                <w:rFonts w:asciiTheme="minorHAnsi" w:hAnsiTheme="minorHAnsi"/>
                <w:lang w:val="pt-PT"/>
              </w:rPr>
            </w:pPr>
          </w:p>
        </w:tc>
        <w:tc>
          <w:tcPr>
            <w:tcW w:w="562" w:type="dxa"/>
            <w:tcBorders>
              <w:bottom w:val="single" w:sz="4" w:space="0" w:color="auto"/>
            </w:tcBorders>
          </w:tcPr>
          <w:p w14:paraId="5CB31DE7" w14:textId="77777777" w:rsidR="003E3D11" w:rsidRPr="005150AA" w:rsidRDefault="003E3D11" w:rsidP="003E3D11">
            <w:pPr>
              <w:spacing w:before="0" w:after="0"/>
              <w:rPr>
                <w:ins w:id="76" w:author="Ramona Mircea" w:date="2024-03-11T13:52:00Z"/>
                <w:rFonts w:asciiTheme="minorHAnsi" w:hAnsiTheme="minorHAnsi"/>
                <w:lang w:val="pt-PT"/>
              </w:rPr>
            </w:pPr>
          </w:p>
        </w:tc>
        <w:tc>
          <w:tcPr>
            <w:tcW w:w="590" w:type="dxa"/>
            <w:tcBorders>
              <w:bottom w:val="single" w:sz="4" w:space="0" w:color="auto"/>
            </w:tcBorders>
          </w:tcPr>
          <w:p w14:paraId="5E8EFC8F" w14:textId="77777777" w:rsidR="003E3D11" w:rsidRPr="005150AA" w:rsidRDefault="003E3D11" w:rsidP="003E3D11">
            <w:pPr>
              <w:spacing w:before="0" w:after="0"/>
              <w:rPr>
                <w:ins w:id="77" w:author="Ramona Mircea" w:date="2024-03-11T13:52:00Z"/>
                <w:rFonts w:asciiTheme="minorHAnsi" w:hAnsiTheme="minorHAnsi"/>
                <w:lang w:val="pt-PT"/>
              </w:rPr>
            </w:pPr>
          </w:p>
        </w:tc>
        <w:tc>
          <w:tcPr>
            <w:tcW w:w="702" w:type="dxa"/>
            <w:tcBorders>
              <w:bottom w:val="single" w:sz="4" w:space="0" w:color="auto"/>
            </w:tcBorders>
          </w:tcPr>
          <w:p w14:paraId="2E7BEB64" w14:textId="77777777" w:rsidR="003E3D11" w:rsidRPr="005150AA" w:rsidRDefault="003E3D11" w:rsidP="003E3D11">
            <w:pPr>
              <w:spacing w:before="0" w:after="0"/>
              <w:rPr>
                <w:ins w:id="78" w:author="Ramona Mircea" w:date="2024-03-11T13:52:00Z"/>
                <w:rFonts w:asciiTheme="minorHAnsi" w:hAnsiTheme="minorHAnsi"/>
                <w:lang w:val="pt-PT"/>
              </w:rPr>
            </w:pPr>
          </w:p>
        </w:tc>
        <w:tc>
          <w:tcPr>
            <w:tcW w:w="840" w:type="dxa"/>
            <w:tcBorders>
              <w:bottom w:val="single" w:sz="4" w:space="0" w:color="auto"/>
            </w:tcBorders>
          </w:tcPr>
          <w:p w14:paraId="63023551" w14:textId="77777777" w:rsidR="003E3D11" w:rsidRPr="005150AA" w:rsidRDefault="003E3D11" w:rsidP="003E3D11">
            <w:pPr>
              <w:spacing w:before="0" w:after="0"/>
              <w:rPr>
                <w:ins w:id="79" w:author="Ramona Mircea" w:date="2024-03-11T13:52:00Z"/>
                <w:rFonts w:asciiTheme="minorHAnsi" w:hAnsiTheme="minorHAnsi"/>
                <w:lang w:val="pt-PT"/>
              </w:rPr>
            </w:pPr>
          </w:p>
        </w:tc>
      </w:tr>
      <w:tr w:rsidR="006C4611" w:rsidRPr="005150AA" w14:paraId="32DF11A1" w14:textId="77777777" w:rsidTr="003E3D11">
        <w:trPr>
          <w:cantSplit/>
          <w:trHeight w:val="20"/>
          <w:tblHeader/>
        </w:trPr>
        <w:tc>
          <w:tcPr>
            <w:tcW w:w="10101" w:type="dxa"/>
            <w:gridSpan w:val="3"/>
            <w:tcBorders>
              <w:bottom w:val="single" w:sz="4" w:space="0" w:color="auto"/>
            </w:tcBorders>
          </w:tcPr>
          <w:p w14:paraId="3B2152C4" w14:textId="0CEBDFFC" w:rsidR="006C4611" w:rsidRPr="00327D82" w:rsidRDefault="006C4611" w:rsidP="00706852">
            <w:pPr>
              <w:spacing w:before="0" w:after="0"/>
              <w:jc w:val="both"/>
              <w:rPr>
                <w:rFonts w:asciiTheme="minorHAnsi" w:hAnsiTheme="minorHAnsi"/>
                <w:bCs/>
                <w:szCs w:val="22"/>
              </w:rPr>
            </w:pPr>
            <w:r w:rsidRPr="00327D82">
              <w:rPr>
                <w:rFonts w:asciiTheme="minorHAnsi" w:hAnsiTheme="minorHAnsi"/>
                <w:bCs/>
                <w:szCs w:val="22"/>
              </w:rPr>
              <w:t xml:space="preserve"> Formularul bugetar "Fişa proiectului finanţat/propus la finanţare în cadrul programelor aferente Politicii de coeziune a Uniunii Europene", prevăzut de Scrisoarea-cadru privind contextul macroeconomic, conform HG nr. 829/2022</w:t>
            </w:r>
          </w:p>
        </w:tc>
        <w:tc>
          <w:tcPr>
            <w:tcW w:w="479" w:type="dxa"/>
            <w:tcBorders>
              <w:bottom w:val="single" w:sz="4" w:space="0" w:color="auto"/>
            </w:tcBorders>
          </w:tcPr>
          <w:p w14:paraId="08710345" w14:textId="77777777" w:rsidR="006C4611" w:rsidRPr="005150AA" w:rsidRDefault="006C4611" w:rsidP="00706852">
            <w:pPr>
              <w:spacing w:before="0" w:after="0"/>
              <w:jc w:val="center"/>
              <w:rPr>
                <w:rFonts w:asciiTheme="minorHAnsi" w:hAnsiTheme="minorHAnsi"/>
                <w:lang w:val="pt-PT"/>
              </w:rPr>
            </w:pPr>
          </w:p>
        </w:tc>
        <w:tc>
          <w:tcPr>
            <w:tcW w:w="484" w:type="dxa"/>
            <w:tcBorders>
              <w:bottom w:val="single" w:sz="4" w:space="0" w:color="auto"/>
            </w:tcBorders>
          </w:tcPr>
          <w:p w14:paraId="72972E47" w14:textId="77777777" w:rsidR="006C4611" w:rsidRPr="005150AA" w:rsidRDefault="006C4611" w:rsidP="00706852">
            <w:pPr>
              <w:spacing w:before="0" w:after="0"/>
              <w:rPr>
                <w:rFonts w:asciiTheme="minorHAnsi" w:hAnsiTheme="minorHAnsi"/>
                <w:lang w:val="pt-PT"/>
              </w:rPr>
            </w:pPr>
          </w:p>
        </w:tc>
        <w:tc>
          <w:tcPr>
            <w:tcW w:w="708" w:type="dxa"/>
            <w:tcBorders>
              <w:bottom w:val="single" w:sz="4" w:space="0" w:color="auto"/>
            </w:tcBorders>
          </w:tcPr>
          <w:p w14:paraId="2CD74D2F" w14:textId="77777777" w:rsidR="006C4611" w:rsidRPr="005150AA" w:rsidRDefault="006C4611" w:rsidP="00706852">
            <w:pPr>
              <w:spacing w:before="0" w:after="0"/>
              <w:rPr>
                <w:rFonts w:asciiTheme="minorHAnsi" w:hAnsiTheme="minorHAnsi"/>
                <w:lang w:val="pt-PT"/>
              </w:rPr>
            </w:pPr>
          </w:p>
        </w:tc>
        <w:tc>
          <w:tcPr>
            <w:tcW w:w="730" w:type="dxa"/>
            <w:tcBorders>
              <w:bottom w:val="single" w:sz="4" w:space="0" w:color="auto"/>
            </w:tcBorders>
          </w:tcPr>
          <w:p w14:paraId="5AB8D36C" w14:textId="77777777" w:rsidR="006C4611" w:rsidRPr="005150AA" w:rsidRDefault="006C4611" w:rsidP="00706852">
            <w:pPr>
              <w:spacing w:before="0" w:after="0"/>
              <w:rPr>
                <w:rFonts w:asciiTheme="minorHAnsi" w:hAnsiTheme="minorHAnsi"/>
                <w:lang w:val="pt-PT"/>
              </w:rPr>
            </w:pPr>
          </w:p>
        </w:tc>
        <w:tc>
          <w:tcPr>
            <w:tcW w:w="562" w:type="dxa"/>
            <w:tcBorders>
              <w:bottom w:val="single" w:sz="4" w:space="0" w:color="auto"/>
            </w:tcBorders>
          </w:tcPr>
          <w:p w14:paraId="7F93BDC8" w14:textId="77777777" w:rsidR="006C4611" w:rsidRPr="005150AA" w:rsidRDefault="006C4611" w:rsidP="00706852">
            <w:pPr>
              <w:spacing w:before="0" w:after="0"/>
              <w:rPr>
                <w:rFonts w:asciiTheme="minorHAnsi" w:hAnsiTheme="minorHAnsi"/>
                <w:lang w:val="pt-PT"/>
              </w:rPr>
            </w:pPr>
          </w:p>
        </w:tc>
        <w:tc>
          <w:tcPr>
            <w:tcW w:w="590" w:type="dxa"/>
            <w:tcBorders>
              <w:bottom w:val="single" w:sz="4" w:space="0" w:color="auto"/>
            </w:tcBorders>
          </w:tcPr>
          <w:p w14:paraId="61E4A2E8" w14:textId="77777777" w:rsidR="006C4611" w:rsidRPr="005150AA" w:rsidRDefault="006C4611" w:rsidP="00706852">
            <w:pPr>
              <w:spacing w:before="0" w:after="0"/>
              <w:rPr>
                <w:rFonts w:asciiTheme="minorHAnsi" w:hAnsiTheme="minorHAnsi"/>
                <w:lang w:val="pt-PT"/>
              </w:rPr>
            </w:pPr>
          </w:p>
        </w:tc>
        <w:tc>
          <w:tcPr>
            <w:tcW w:w="702" w:type="dxa"/>
            <w:tcBorders>
              <w:bottom w:val="single" w:sz="4" w:space="0" w:color="auto"/>
            </w:tcBorders>
          </w:tcPr>
          <w:p w14:paraId="1B4A84DC" w14:textId="77777777" w:rsidR="006C4611" w:rsidRPr="005150AA" w:rsidRDefault="006C4611" w:rsidP="00706852">
            <w:pPr>
              <w:spacing w:before="0" w:after="0"/>
              <w:rPr>
                <w:rFonts w:asciiTheme="minorHAnsi" w:hAnsiTheme="minorHAnsi"/>
                <w:lang w:val="pt-PT"/>
              </w:rPr>
            </w:pPr>
          </w:p>
        </w:tc>
        <w:tc>
          <w:tcPr>
            <w:tcW w:w="840" w:type="dxa"/>
            <w:tcBorders>
              <w:bottom w:val="single" w:sz="4" w:space="0" w:color="auto"/>
            </w:tcBorders>
          </w:tcPr>
          <w:p w14:paraId="14D7B8F3" w14:textId="77777777" w:rsidR="006C4611" w:rsidRPr="005150AA" w:rsidRDefault="006C4611" w:rsidP="00706852">
            <w:pPr>
              <w:spacing w:before="0" w:after="0"/>
              <w:rPr>
                <w:rFonts w:asciiTheme="minorHAnsi" w:hAnsiTheme="minorHAnsi"/>
                <w:lang w:val="pt-PT"/>
              </w:rPr>
            </w:pPr>
          </w:p>
        </w:tc>
      </w:tr>
      <w:tr w:rsidR="006C4611" w:rsidRPr="005150AA" w14:paraId="4A01AAC4" w14:textId="77777777" w:rsidTr="003E3D11">
        <w:trPr>
          <w:cantSplit/>
          <w:trHeight w:val="20"/>
          <w:tblHeader/>
        </w:trPr>
        <w:tc>
          <w:tcPr>
            <w:tcW w:w="10101" w:type="dxa"/>
            <w:gridSpan w:val="3"/>
            <w:tcBorders>
              <w:bottom w:val="single" w:sz="4" w:space="0" w:color="auto"/>
            </w:tcBorders>
          </w:tcPr>
          <w:p w14:paraId="0C454B41" w14:textId="4FFC7EBE" w:rsidR="006C4611" w:rsidRPr="00327D82" w:rsidRDefault="006C4611" w:rsidP="00706852">
            <w:pPr>
              <w:spacing w:before="0" w:after="0"/>
              <w:jc w:val="both"/>
              <w:rPr>
                <w:rFonts w:asciiTheme="minorHAnsi" w:hAnsiTheme="minorHAnsi"/>
                <w:bCs/>
                <w:szCs w:val="22"/>
              </w:rPr>
            </w:pPr>
            <w:r w:rsidRPr="00327D82">
              <w:rPr>
                <w:rFonts w:asciiTheme="minorHAnsi" w:hAnsiTheme="minorHAnsi"/>
                <w:bCs/>
                <w:szCs w:val="22"/>
              </w:rPr>
              <w:t>Formularul - Fişă de fundamentare pentru proiectul propus la finanţare/finanţat din fonduri europene (pentru entitatile de drept public), conform HG nr. 829/2022</w:t>
            </w:r>
          </w:p>
        </w:tc>
        <w:tc>
          <w:tcPr>
            <w:tcW w:w="479" w:type="dxa"/>
            <w:tcBorders>
              <w:bottom w:val="single" w:sz="4" w:space="0" w:color="auto"/>
            </w:tcBorders>
          </w:tcPr>
          <w:p w14:paraId="5964BB41" w14:textId="77777777" w:rsidR="006C4611" w:rsidRPr="005150AA" w:rsidRDefault="006C4611" w:rsidP="00706852">
            <w:pPr>
              <w:spacing w:before="0" w:after="0"/>
              <w:jc w:val="center"/>
              <w:rPr>
                <w:rFonts w:asciiTheme="minorHAnsi" w:hAnsiTheme="minorHAnsi"/>
                <w:lang w:val="pt-PT"/>
              </w:rPr>
            </w:pPr>
          </w:p>
        </w:tc>
        <w:tc>
          <w:tcPr>
            <w:tcW w:w="484" w:type="dxa"/>
            <w:tcBorders>
              <w:bottom w:val="single" w:sz="4" w:space="0" w:color="auto"/>
            </w:tcBorders>
          </w:tcPr>
          <w:p w14:paraId="087080C3" w14:textId="77777777" w:rsidR="006C4611" w:rsidRPr="005150AA" w:rsidRDefault="006C4611" w:rsidP="00706852">
            <w:pPr>
              <w:spacing w:before="0" w:after="0"/>
              <w:rPr>
                <w:rFonts w:asciiTheme="minorHAnsi" w:hAnsiTheme="minorHAnsi"/>
                <w:lang w:val="pt-PT"/>
              </w:rPr>
            </w:pPr>
          </w:p>
        </w:tc>
        <w:tc>
          <w:tcPr>
            <w:tcW w:w="708" w:type="dxa"/>
            <w:tcBorders>
              <w:bottom w:val="single" w:sz="4" w:space="0" w:color="auto"/>
            </w:tcBorders>
          </w:tcPr>
          <w:p w14:paraId="5F086BA4" w14:textId="77777777" w:rsidR="006C4611" w:rsidRPr="005150AA" w:rsidRDefault="006C4611" w:rsidP="00706852">
            <w:pPr>
              <w:spacing w:before="0" w:after="0"/>
              <w:rPr>
                <w:rFonts w:asciiTheme="minorHAnsi" w:hAnsiTheme="minorHAnsi"/>
                <w:lang w:val="pt-PT"/>
              </w:rPr>
            </w:pPr>
          </w:p>
        </w:tc>
        <w:tc>
          <w:tcPr>
            <w:tcW w:w="730" w:type="dxa"/>
            <w:tcBorders>
              <w:bottom w:val="single" w:sz="4" w:space="0" w:color="auto"/>
            </w:tcBorders>
          </w:tcPr>
          <w:p w14:paraId="61165243" w14:textId="77777777" w:rsidR="006C4611" w:rsidRPr="005150AA" w:rsidRDefault="006C4611" w:rsidP="00706852">
            <w:pPr>
              <w:spacing w:before="0" w:after="0"/>
              <w:rPr>
                <w:rFonts w:asciiTheme="minorHAnsi" w:hAnsiTheme="minorHAnsi"/>
                <w:lang w:val="pt-PT"/>
              </w:rPr>
            </w:pPr>
          </w:p>
        </w:tc>
        <w:tc>
          <w:tcPr>
            <w:tcW w:w="562" w:type="dxa"/>
            <w:tcBorders>
              <w:bottom w:val="single" w:sz="4" w:space="0" w:color="auto"/>
            </w:tcBorders>
          </w:tcPr>
          <w:p w14:paraId="305EAC75" w14:textId="77777777" w:rsidR="006C4611" w:rsidRPr="005150AA" w:rsidRDefault="006C4611" w:rsidP="00706852">
            <w:pPr>
              <w:spacing w:before="0" w:after="0"/>
              <w:rPr>
                <w:rFonts w:asciiTheme="minorHAnsi" w:hAnsiTheme="minorHAnsi"/>
                <w:lang w:val="pt-PT"/>
              </w:rPr>
            </w:pPr>
          </w:p>
        </w:tc>
        <w:tc>
          <w:tcPr>
            <w:tcW w:w="590" w:type="dxa"/>
            <w:tcBorders>
              <w:bottom w:val="single" w:sz="4" w:space="0" w:color="auto"/>
            </w:tcBorders>
          </w:tcPr>
          <w:p w14:paraId="3B0ACF5C" w14:textId="77777777" w:rsidR="006C4611" w:rsidRPr="005150AA" w:rsidRDefault="006C4611" w:rsidP="00706852">
            <w:pPr>
              <w:spacing w:before="0" w:after="0"/>
              <w:rPr>
                <w:rFonts w:asciiTheme="minorHAnsi" w:hAnsiTheme="minorHAnsi"/>
                <w:lang w:val="pt-PT"/>
              </w:rPr>
            </w:pPr>
          </w:p>
        </w:tc>
        <w:tc>
          <w:tcPr>
            <w:tcW w:w="702" w:type="dxa"/>
            <w:tcBorders>
              <w:bottom w:val="single" w:sz="4" w:space="0" w:color="auto"/>
            </w:tcBorders>
          </w:tcPr>
          <w:p w14:paraId="28C1C182" w14:textId="77777777" w:rsidR="006C4611" w:rsidRPr="005150AA" w:rsidRDefault="006C4611" w:rsidP="00706852">
            <w:pPr>
              <w:spacing w:before="0" w:after="0"/>
              <w:rPr>
                <w:rFonts w:asciiTheme="minorHAnsi" w:hAnsiTheme="minorHAnsi"/>
                <w:lang w:val="pt-PT"/>
              </w:rPr>
            </w:pPr>
          </w:p>
        </w:tc>
        <w:tc>
          <w:tcPr>
            <w:tcW w:w="840" w:type="dxa"/>
            <w:tcBorders>
              <w:bottom w:val="single" w:sz="4" w:space="0" w:color="auto"/>
            </w:tcBorders>
          </w:tcPr>
          <w:p w14:paraId="2C295DD6" w14:textId="77777777" w:rsidR="006C4611" w:rsidRPr="005150AA" w:rsidRDefault="006C4611" w:rsidP="00706852">
            <w:pPr>
              <w:spacing w:before="0" w:after="0"/>
              <w:rPr>
                <w:rFonts w:asciiTheme="minorHAnsi" w:hAnsiTheme="minorHAnsi"/>
                <w:lang w:val="pt-PT"/>
              </w:rPr>
            </w:pPr>
          </w:p>
        </w:tc>
      </w:tr>
      <w:tr w:rsidR="008A070D" w:rsidRPr="00703F35" w14:paraId="036925DA" w14:textId="77777777" w:rsidTr="003E3D11">
        <w:trPr>
          <w:trHeight w:val="20"/>
          <w:tblHeader/>
        </w:trPr>
        <w:tc>
          <w:tcPr>
            <w:tcW w:w="358" w:type="dxa"/>
            <w:tcBorders>
              <w:bottom w:val="single" w:sz="4" w:space="0" w:color="auto"/>
            </w:tcBorders>
            <w:shd w:val="clear" w:color="auto" w:fill="C0C0C0"/>
          </w:tcPr>
          <w:p w14:paraId="405722DC" w14:textId="77777777" w:rsidR="00A9198D" w:rsidRPr="005150AA" w:rsidRDefault="00A9198D" w:rsidP="00706852">
            <w:pPr>
              <w:pStyle w:val="BodyText"/>
              <w:spacing w:before="0" w:after="0"/>
              <w:jc w:val="center"/>
              <w:rPr>
                <w:rFonts w:asciiTheme="minorHAnsi" w:hAnsiTheme="minorHAnsi"/>
                <w:b/>
                <w:bCs/>
                <w:lang w:val="it-IT"/>
              </w:rPr>
            </w:pPr>
          </w:p>
        </w:tc>
        <w:tc>
          <w:tcPr>
            <w:tcW w:w="14838" w:type="dxa"/>
            <w:gridSpan w:val="10"/>
            <w:tcBorders>
              <w:bottom w:val="single" w:sz="4" w:space="0" w:color="auto"/>
            </w:tcBorders>
            <w:shd w:val="clear" w:color="auto" w:fill="C0C0C0"/>
          </w:tcPr>
          <w:p w14:paraId="7C19C360" w14:textId="77777777" w:rsidR="00A9198D" w:rsidRPr="00703F35" w:rsidRDefault="00A9198D" w:rsidP="00706852">
            <w:pPr>
              <w:pStyle w:val="BodyText"/>
              <w:spacing w:before="0" w:after="0"/>
              <w:jc w:val="center"/>
              <w:rPr>
                <w:rFonts w:asciiTheme="minorHAnsi" w:hAnsiTheme="minorHAnsi"/>
                <w:b/>
                <w:bCs/>
                <w:highlight w:val="green"/>
                <w:lang w:val="it-IT"/>
              </w:rPr>
            </w:pPr>
            <w:r w:rsidRPr="00703F35">
              <w:rPr>
                <w:rFonts w:asciiTheme="minorHAnsi" w:hAnsiTheme="minorHAnsi"/>
                <w:b/>
                <w:bCs/>
                <w:highlight w:val="green"/>
                <w:lang w:val="it-IT"/>
              </w:rPr>
              <w:t>VERIFICAREA ELIGIBILITĂŢII</w:t>
            </w:r>
          </w:p>
        </w:tc>
      </w:tr>
      <w:tr w:rsidR="008A070D" w:rsidRPr="00703F35" w14:paraId="1DFF1BF9" w14:textId="77777777" w:rsidTr="00706852">
        <w:trPr>
          <w:trHeight w:val="20"/>
          <w:tblHeader/>
        </w:trPr>
        <w:tc>
          <w:tcPr>
            <w:tcW w:w="15196" w:type="dxa"/>
            <w:gridSpan w:val="11"/>
            <w:shd w:val="clear" w:color="auto" w:fill="FFC000"/>
          </w:tcPr>
          <w:p w14:paraId="73DDC5ED" w14:textId="77777777" w:rsidR="00A9198D" w:rsidRPr="00703F35" w:rsidRDefault="001242A6" w:rsidP="00706852">
            <w:pPr>
              <w:pStyle w:val="Footer"/>
              <w:spacing w:before="0" w:after="0"/>
              <w:rPr>
                <w:rFonts w:asciiTheme="minorHAnsi" w:hAnsiTheme="minorHAnsi"/>
                <w:lang w:val="it-IT"/>
              </w:rPr>
            </w:pPr>
            <w:r w:rsidRPr="00703F35">
              <w:rPr>
                <w:rFonts w:asciiTheme="minorHAnsi" w:hAnsiTheme="minorHAnsi"/>
                <w:b/>
                <w:lang w:val="it-IT"/>
              </w:rPr>
              <w:t xml:space="preserve">A. </w:t>
            </w:r>
            <w:r w:rsidR="00A9198D" w:rsidRPr="00703F35">
              <w:rPr>
                <w:rFonts w:asciiTheme="minorHAnsi" w:hAnsiTheme="minorHAnsi"/>
                <w:b/>
                <w:lang w:val="it-IT"/>
              </w:rPr>
              <w:t>ELIGIBILITATEA SOLICITANȚILOR ȘI PARTENERILOR</w:t>
            </w:r>
          </w:p>
        </w:tc>
      </w:tr>
      <w:tr w:rsidR="008A070D" w:rsidRPr="00703F35" w14:paraId="1DCCB77B" w14:textId="77777777" w:rsidTr="003E3D11">
        <w:trPr>
          <w:trHeight w:val="20"/>
          <w:tblHeader/>
        </w:trPr>
        <w:tc>
          <w:tcPr>
            <w:tcW w:w="10101" w:type="dxa"/>
            <w:gridSpan w:val="3"/>
          </w:tcPr>
          <w:p w14:paraId="5EE0D122" w14:textId="77777777" w:rsidR="00A9198D" w:rsidRPr="00591CE5" w:rsidRDefault="00A9198D" w:rsidP="00706852">
            <w:pPr>
              <w:spacing w:before="0" w:after="0"/>
              <w:ind w:left="360"/>
              <w:rPr>
                <w:rFonts w:asciiTheme="minorHAnsi" w:hAnsiTheme="minorHAnsi"/>
                <w:b/>
                <w:i/>
              </w:rPr>
            </w:pPr>
            <w:commentRangeStart w:id="80"/>
            <w:r w:rsidRPr="00591CE5">
              <w:rPr>
                <w:rFonts w:asciiTheme="minorHAnsi" w:hAnsiTheme="minorHAnsi"/>
                <w:b/>
                <w:i/>
              </w:rPr>
              <w:t>Forma de constituire a solicitantului</w:t>
            </w:r>
          </w:p>
          <w:p w14:paraId="0B55BAEF" w14:textId="77777777" w:rsidR="00A12F58" w:rsidRPr="00A12F58" w:rsidRDefault="00A12F58" w:rsidP="00A12F58">
            <w:pPr>
              <w:numPr>
                <w:ilvl w:val="0"/>
                <w:numId w:val="49"/>
              </w:numPr>
              <w:spacing w:before="0" w:after="0"/>
              <w:jc w:val="both"/>
              <w:rPr>
                <w:ins w:id="81" w:author="Ramona Petrescu" w:date="2024-03-13T10:15:00Z"/>
                <w:rFonts w:asciiTheme="minorHAnsi" w:eastAsia="SimSun" w:hAnsiTheme="minorHAnsi" w:cstheme="minorHAnsi"/>
                <w:sz w:val="24"/>
              </w:rPr>
            </w:pPr>
            <w:ins w:id="82" w:author="Ramona Petrescu" w:date="2024-03-13T10:15:00Z">
              <w:r w:rsidRPr="00A12F58">
                <w:rPr>
                  <w:rFonts w:asciiTheme="minorHAnsi" w:eastAsia="SimSun" w:hAnsiTheme="minorHAnsi" w:cstheme="minorHAnsi"/>
                  <w:b/>
                  <w:sz w:val="24"/>
                </w:rPr>
                <w:t>Unitatea administrativ-teritorială (UAT) Comună</w:t>
              </w:r>
              <w:r w:rsidRPr="00A12F58">
                <w:rPr>
                  <w:rFonts w:asciiTheme="minorHAnsi" w:eastAsia="SimSun" w:hAnsiTheme="minorHAnsi" w:cstheme="minorHAnsi"/>
                  <w:sz w:val="24"/>
                </w:rPr>
                <w:t>, definită conform prevederilor OUG nr. 57/2019 privind Codul administrativ, cu modificările şi completările ulterioare și ale Legii nr. 2 din 16 februarie 1968 privind organizarea administrativă a teritoriului României (art. 4 (5));</w:t>
              </w:r>
            </w:ins>
          </w:p>
          <w:p w14:paraId="72F11519" w14:textId="77777777" w:rsidR="00A12F58" w:rsidRPr="00A12F58" w:rsidRDefault="00A12F58" w:rsidP="00A12F58">
            <w:pPr>
              <w:numPr>
                <w:ilvl w:val="0"/>
                <w:numId w:val="49"/>
              </w:numPr>
              <w:spacing w:before="0" w:after="0"/>
              <w:jc w:val="both"/>
              <w:rPr>
                <w:ins w:id="83" w:author="Ramona Petrescu" w:date="2024-03-13T10:15:00Z"/>
                <w:rFonts w:asciiTheme="minorHAnsi" w:eastAsia="SimSun" w:hAnsiTheme="minorHAnsi" w:cstheme="minorHAnsi"/>
                <w:sz w:val="24"/>
              </w:rPr>
            </w:pPr>
            <w:ins w:id="84" w:author="Ramona Petrescu" w:date="2024-03-13T10:15:00Z">
              <w:r w:rsidRPr="00A12F58">
                <w:rPr>
                  <w:rFonts w:asciiTheme="minorHAnsi" w:eastAsia="SimSun" w:hAnsiTheme="minorHAnsi" w:cstheme="minorHAnsi"/>
                  <w:b/>
                  <w:sz w:val="24"/>
                </w:rPr>
                <w:t>Unitatea administrativ-teritorială (UAT) Judeţul</w:t>
              </w:r>
              <w:r w:rsidRPr="00A12F58">
                <w:rPr>
                  <w:rFonts w:asciiTheme="minorHAnsi" w:eastAsia="SimSun" w:hAnsiTheme="minorHAnsi" w:cstheme="minorHAnsi"/>
                  <w:sz w:val="24"/>
                </w:rPr>
                <w:t>, definită conform OUG nr. 57/2019 privind Codul administrativ, cu modificările şi completările ulterioare și constituite potrivit Legii nr. 2/1968 privind organizarea administrativă a teritoriului României, republicată;</w:t>
              </w:r>
            </w:ins>
          </w:p>
          <w:p w14:paraId="25C35BB7" w14:textId="77777777" w:rsidR="00A12F58" w:rsidRPr="00A12F58" w:rsidRDefault="00A12F58" w:rsidP="00A12F58">
            <w:pPr>
              <w:numPr>
                <w:ilvl w:val="0"/>
                <w:numId w:val="49"/>
              </w:numPr>
              <w:spacing w:before="0" w:after="0"/>
              <w:jc w:val="both"/>
              <w:rPr>
                <w:ins w:id="85" w:author="Ramona Petrescu" w:date="2024-03-13T10:15:00Z"/>
                <w:rFonts w:asciiTheme="minorHAnsi" w:eastAsia="SimSun" w:hAnsiTheme="minorHAnsi" w:cstheme="minorHAnsi"/>
                <w:sz w:val="24"/>
                <w:lang w:val="en-US"/>
              </w:rPr>
            </w:pPr>
            <w:proofErr w:type="spellStart"/>
            <w:ins w:id="86" w:author="Ramona Petrescu" w:date="2024-03-13T10:15:00Z">
              <w:r w:rsidRPr="00A12F58">
                <w:rPr>
                  <w:rFonts w:asciiTheme="minorHAnsi" w:eastAsia="SimSun" w:hAnsiTheme="minorHAnsi" w:cstheme="minorHAnsi"/>
                  <w:b/>
                  <w:sz w:val="24"/>
                  <w:lang w:val="en-US"/>
                </w:rPr>
                <w:t>Autorităţi</w:t>
              </w:r>
              <w:proofErr w:type="spellEnd"/>
              <w:r w:rsidRPr="00A12F58">
                <w:rPr>
                  <w:rFonts w:asciiTheme="minorHAnsi" w:eastAsia="SimSun" w:hAnsiTheme="minorHAnsi" w:cstheme="minorHAnsi"/>
                  <w:b/>
                  <w:sz w:val="24"/>
                  <w:lang w:val="en-US"/>
                </w:rPr>
                <w:t xml:space="preserve"> ale </w:t>
              </w:r>
              <w:proofErr w:type="spellStart"/>
              <w:r w:rsidRPr="00A12F58">
                <w:rPr>
                  <w:rFonts w:asciiTheme="minorHAnsi" w:eastAsia="SimSun" w:hAnsiTheme="minorHAnsi" w:cstheme="minorHAnsi"/>
                  <w:b/>
                  <w:sz w:val="24"/>
                  <w:lang w:val="en-US"/>
                </w:rPr>
                <w:t>administraţiei</w:t>
              </w:r>
              <w:proofErr w:type="spellEnd"/>
              <w:r w:rsidRPr="00A12F58">
                <w:rPr>
                  <w:rFonts w:asciiTheme="minorHAnsi" w:eastAsia="SimSun" w:hAnsiTheme="minorHAnsi" w:cstheme="minorHAnsi"/>
                  <w:b/>
                  <w:sz w:val="24"/>
                  <w:lang w:val="en-US"/>
                </w:rPr>
                <w:t xml:space="preserve"> </w:t>
              </w:r>
              <w:proofErr w:type="spellStart"/>
              <w:r w:rsidRPr="00A12F58">
                <w:rPr>
                  <w:rFonts w:asciiTheme="minorHAnsi" w:eastAsia="SimSun" w:hAnsiTheme="minorHAnsi" w:cstheme="minorHAnsi"/>
                  <w:b/>
                  <w:sz w:val="24"/>
                  <w:lang w:val="en-US"/>
                </w:rPr>
                <w:t>publice</w:t>
              </w:r>
              <w:proofErr w:type="spellEnd"/>
              <w:r w:rsidRPr="00A12F58">
                <w:rPr>
                  <w:rFonts w:asciiTheme="minorHAnsi" w:eastAsia="SimSun" w:hAnsiTheme="minorHAnsi" w:cstheme="minorHAnsi"/>
                  <w:b/>
                  <w:sz w:val="24"/>
                  <w:lang w:val="en-US"/>
                </w:rPr>
                <w:t xml:space="preserve"> centrale</w:t>
              </w:r>
              <w:r w:rsidRPr="00A12F58">
                <w:rPr>
                  <w:rFonts w:asciiTheme="minorHAnsi" w:eastAsia="SimSun" w:hAnsiTheme="minorHAnsi" w:cstheme="minorHAnsi"/>
                  <w:sz w:val="24"/>
                  <w:lang w:val="en-US"/>
                </w:rPr>
                <w:t xml:space="preserve"> </w:t>
              </w:r>
              <w:r w:rsidRPr="00A12F58">
                <w:rPr>
                  <w:rFonts w:ascii="Calibri" w:hAnsi="Calibri" w:cs="Calibri"/>
                  <w:snapToGrid w:val="0"/>
                  <w:sz w:val="24"/>
                </w:rPr>
                <w:t>care au în proprietate publică/privată sau în administrare imobile în  comună</w:t>
              </w:r>
              <w:r w:rsidRPr="00A12F58">
                <w:rPr>
                  <w:rFonts w:asciiTheme="minorHAnsi" w:eastAsia="SimSun" w:hAnsiTheme="minorHAnsi" w:cstheme="minorHAnsi"/>
                  <w:sz w:val="24"/>
                  <w:lang w:val="en-US"/>
                </w:rPr>
                <w:t xml:space="preserve">; </w:t>
              </w:r>
            </w:ins>
          </w:p>
          <w:p w14:paraId="52A24A3B" w14:textId="77777777" w:rsidR="00A12F58" w:rsidRPr="00A12F58" w:rsidRDefault="00A12F58" w:rsidP="00A12F58">
            <w:pPr>
              <w:numPr>
                <w:ilvl w:val="0"/>
                <w:numId w:val="49"/>
              </w:numPr>
              <w:spacing w:before="0" w:after="0"/>
              <w:jc w:val="both"/>
              <w:rPr>
                <w:ins w:id="87" w:author="Ramona Petrescu" w:date="2024-03-13T10:15:00Z"/>
                <w:rFonts w:asciiTheme="minorHAnsi" w:eastAsia="SimSun" w:hAnsiTheme="minorHAnsi" w:cstheme="minorHAnsi"/>
                <w:sz w:val="24"/>
                <w:lang w:val="en-US"/>
              </w:rPr>
            </w:pPr>
            <w:ins w:id="88" w:author="Ramona Petrescu" w:date="2024-03-13T10:15:00Z">
              <w:r w:rsidRPr="00A12F58">
                <w:rPr>
                  <w:rFonts w:ascii="Calibri" w:hAnsi="Calibri" w:cs="Calibri"/>
                  <w:b/>
                  <w:bCs/>
                  <w:snapToGrid w:val="0"/>
                  <w:sz w:val="24"/>
                </w:rPr>
                <w:t>Muzee</w:t>
              </w:r>
              <w:r w:rsidRPr="00A12F58">
                <w:rPr>
                  <w:rFonts w:ascii="Calibri" w:hAnsi="Calibri" w:cs="Calibri"/>
                  <w:snapToGrid w:val="0"/>
                  <w:sz w:val="24"/>
                </w:rPr>
                <w:t xml:space="preserve"> care au în proprietate publică/privată sau în administrare imobile în  comună</w:t>
              </w:r>
              <w:r w:rsidRPr="00A12F58">
                <w:rPr>
                  <w:rFonts w:asciiTheme="minorHAnsi" w:eastAsia="SimSun" w:hAnsiTheme="minorHAnsi" w:cstheme="minorHAnsi"/>
                  <w:sz w:val="24"/>
                  <w:lang w:val="en-US"/>
                </w:rPr>
                <w:t>;</w:t>
              </w:r>
            </w:ins>
          </w:p>
          <w:p w14:paraId="37068F9A" w14:textId="77777777" w:rsidR="00A12F58" w:rsidRPr="00A12F58" w:rsidRDefault="00A12F58" w:rsidP="00A12F58">
            <w:pPr>
              <w:numPr>
                <w:ilvl w:val="0"/>
                <w:numId w:val="49"/>
              </w:numPr>
              <w:spacing w:before="0" w:after="0"/>
              <w:jc w:val="both"/>
              <w:rPr>
                <w:ins w:id="89" w:author="Ramona Petrescu" w:date="2024-03-13T10:15:00Z"/>
                <w:rFonts w:asciiTheme="minorHAnsi" w:eastAsia="SimSun" w:hAnsiTheme="minorHAnsi" w:cstheme="minorHAnsi"/>
                <w:sz w:val="24"/>
                <w:lang w:val="en-US"/>
              </w:rPr>
            </w:pPr>
            <w:proofErr w:type="spellStart"/>
            <w:ins w:id="90" w:author="Ramona Petrescu" w:date="2024-03-13T10:15:00Z">
              <w:r w:rsidRPr="00A12F58">
                <w:rPr>
                  <w:rFonts w:asciiTheme="minorHAnsi" w:eastAsia="SimSun" w:hAnsiTheme="minorHAnsi" w:cstheme="minorHAnsi"/>
                  <w:b/>
                  <w:sz w:val="24"/>
                  <w:lang w:val="en-US"/>
                </w:rPr>
                <w:t>Unități</w:t>
              </w:r>
              <w:proofErr w:type="spellEnd"/>
              <w:r w:rsidRPr="00A12F58">
                <w:rPr>
                  <w:rFonts w:asciiTheme="minorHAnsi" w:eastAsia="SimSun" w:hAnsiTheme="minorHAnsi" w:cstheme="minorHAnsi"/>
                  <w:b/>
                  <w:sz w:val="24"/>
                  <w:lang w:val="en-US"/>
                </w:rPr>
                <w:t xml:space="preserve"> de cult</w:t>
              </w:r>
              <w:r w:rsidRPr="00A12F58">
                <w:rPr>
                  <w:rFonts w:asciiTheme="minorHAnsi" w:eastAsia="SimSun" w:hAnsiTheme="minorHAnsi" w:cstheme="minorHAnsi"/>
                  <w:sz w:val="24"/>
                  <w:lang w:val="en-US"/>
                </w:rPr>
                <w:t xml:space="preserve">, </w:t>
              </w:r>
              <w:proofErr w:type="spellStart"/>
              <w:r w:rsidRPr="00A12F58">
                <w:rPr>
                  <w:rFonts w:asciiTheme="minorHAnsi" w:eastAsia="SimSun" w:hAnsiTheme="minorHAnsi" w:cstheme="minorHAnsi"/>
                  <w:sz w:val="24"/>
                  <w:lang w:val="en-US"/>
                </w:rPr>
                <w:t>organizate</w:t>
              </w:r>
              <w:proofErr w:type="spellEnd"/>
              <w:r w:rsidRPr="00A12F58">
                <w:rPr>
                  <w:rFonts w:asciiTheme="minorHAnsi" w:eastAsia="SimSun" w:hAnsiTheme="minorHAnsi" w:cstheme="minorHAnsi"/>
                  <w:sz w:val="24"/>
                  <w:lang w:val="en-US"/>
                </w:rPr>
                <w:t xml:space="preserve"> cu </w:t>
              </w:r>
              <w:proofErr w:type="spellStart"/>
              <w:r w:rsidRPr="00A12F58">
                <w:rPr>
                  <w:rFonts w:asciiTheme="minorHAnsi" w:eastAsia="SimSun" w:hAnsiTheme="minorHAnsi" w:cstheme="minorHAnsi"/>
                  <w:sz w:val="24"/>
                  <w:lang w:val="en-US"/>
                </w:rPr>
                <w:t>personalitate</w:t>
              </w:r>
              <w:proofErr w:type="spellEnd"/>
              <w:r w:rsidRPr="00A12F58">
                <w:rPr>
                  <w:rFonts w:asciiTheme="minorHAnsi" w:eastAsia="SimSun" w:hAnsiTheme="minorHAnsi" w:cstheme="minorHAnsi"/>
                  <w:sz w:val="24"/>
                  <w:lang w:val="en-US"/>
                </w:rPr>
                <w:t xml:space="preserve"> </w:t>
              </w:r>
              <w:proofErr w:type="spellStart"/>
              <w:r w:rsidRPr="00A12F58">
                <w:rPr>
                  <w:rFonts w:asciiTheme="minorHAnsi" w:eastAsia="SimSun" w:hAnsiTheme="minorHAnsi" w:cstheme="minorHAnsi"/>
                  <w:sz w:val="24"/>
                  <w:lang w:val="en-US"/>
                </w:rPr>
                <w:t>juridică</w:t>
              </w:r>
              <w:proofErr w:type="spellEnd"/>
              <w:r w:rsidRPr="00A12F58">
                <w:rPr>
                  <w:rFonts w:asciiTheme="minorHAnsi" w:eastAsia="SimSun" w:hAnsiTheme="minorHAnsi" w:cstheme="minorHAnsi"/>
                  <w:sz w:val="24"/>
                  <w:lang w:val="en-US"/>
                </w:rPr>
                <w:t xml:space="preserve">, </w:t>
              </w:r>
              <w:proofErr w:type="spellStart"/>
              <w:r w:rsidRPr="00A12F58">
                <w:rPr>
                  <w:rFonts w:asciiTheme="minorHAnsi" w:eastAsia="SimSun" w:hAnsiTheme="minorHAnsi" w:cstheme="minorHAnsi"/>
                  <w:sz w:val="24"/>
                  <w:lang w:val="en-US"/>
                </w:rPr>
                <w:t>aflate</w:t>
              </w:r>
              <w:proofErr w:type="spellEnd"/>
              <w:r w:rsidRPr="00A12F58">
                <w:rPr>
                  <w:rFonts w:asciiTheme="minorHAnsi" w:eastAsia="SimSun" w:hAnsiTheme="minorHAnsi" w:cstheme="minorHAnsi"/>
                  <w:sz w:val="24"/>
                  <w:lang w:val="en-US"/>
                </w:rPr>
                <w:t xml:space="preserve"> </w:t>
              </w:r>
              <w:proofErr w:type="spellStart"/>
              <w:r w:rsidRPr="00A12F58">
                <w:rPr>
                  <w:rFonts w:asciiTheme="minorHAnsi" w:eastAsia="SimSun" w:hAnsiTheme="minorHAnsi" w:cstheme="minorHAnsi"/>
                  <w:sz w:val="24"/>
                  <w:lang w:val="en-US"/>
                </w:rPr>
                <w:t>în</w:t>
              </w:r>
              <w:proofErr w:type="spellEnd"/>
              <w:r w:rsidRPr="00A12F58">
                <w:rPr>
                  <w:rFonts w:asciiTheme="minorHAnsi" w:eastAsia="SimSun" w:hAnsiTheme="minorHAnsi" w:cstheme="minorHAnsi"/>
                  <w:sz w:val="24"/>
                  <w:lang w:val="en-US"/>
                </w:rPr>
                <w:t xml:space="preserve"> </w:t>
              </w:r>
              <w:proofErr w:type="spellStart"/>
              <w:r w:rsidRPr="00A12F58">
                <w:rPr>
                  <w:rFonts w:asciiTheme="minorHAnsi" w:eastAsia="SimSun" w:hAnsiTheme="minorHAnsi" w:cstheme="minorHAnsi"/>
                  <w:sz w:val="24"/>
                  <w:lang w:val="en-US"/>
                </w:rPr>
                <w:t>evidența</w:t>
              </w:r>
              <w:proofErr w:type="spellEnd"/>
              <w:r w:rsidRPr="00A12F58">
                <w:rPr>
                  <w:rFonts w:asciiTheme="minorHAnsi" w:eastAsia="SimSun" w:hAnsiTheme="minorHAnsi" w:cstheme="minorHAnsi"/>
                  <w:sz w:val="24"/>
                  <w:lang w:val="en-US"/>
                </w:rPr>
                <w:t xml:space="preserve"> </w:t>
              </w:r>
              <w:proofErr w:type="spellStart"/>
              <w:r w:rsidRPr="00A12F58">
                <w:rPr>
                  <w:rFonts w:asciiTheme="minorHAnsi" w:eastAsia="SimSun" w:hAnsiTheme="minorHAnsi" w:cstheme="minorHAnsi"/>
                  <w:sz w:val="24"/>
                  <w:lang w:val="en-US"/>
                </w:rPr>
                <w:t>Secretariatului</w:t>
              </w:r>
              <w:proofErr w:type="spellEnd"/>
              <w:r w:rsidRPr="00A12F58">
                <w:rPr>
                  <w:rFonts w:asciiTheme="minorHAnsi" w:eastAsia="SimSun" w:hAnsiTheme="minorHAnsi" w:cstheme="minorHAnsi"/>
                  <w:sz w:val="24"/>
                  <w:lang w:val="en-US"/>
                </w:rPr>
                <w:t xml:space="preserve"> de Stat </w:t>
              </w:r>
              <w:proofErr w:type="spellStart"/>
              <w:r w:rsidRPr="00A12F58">
                <w:rPr>
                  <w:rFonts w:asciiTheme="minorHAnsi" w:eastAsia="SimSun" w:hAnsiTheme="minorHAnsi" w:cstheme="minorHAnsi"/>
                  <w:sz w:val="24"/>
                  <w:lang w:val="en-US"/>
                </w:rPr>
                <w:t>pentru</w:t>
              </w:r>
              <w:proofErr w:type="spellEnd"/>
              <w:r w:rsidRPr="00A12F58">
                <w:rPr>
                  <w:rFonts w:asciiTheme="minorHAnsi" w:eastAsia="SimSun" w:hAnsiTheme="minorHAnsi" w:cstheme="minorHAnsi"/>
                  <w:sz w:val="24"/>
                  <w:lang w:val="en-US"/>
                </w:rPr>
                <w:t xml:space="preserve"> </w:t>
              </w:r>
              <w:proofErr w:type="spellStart"/>
              <w:r w:rsidRPr="00A12F58">
                <w:rPr>
                  <w:rFonts w:asciiTheme="minorHAnsi" w:eastAsia="SimSun" w:hAnsiTheme="minorHAnsi" w:cstheme="minorHAnsi"/>
                  <w:sz w:val="24"/>
                  <w:lang w:val="en-US"/>
                </w:rPr>
                <w:t>Culte</w:t>
              </w:r>
              <w:proofErr w:type="spellEnd"/>
              <w:r w:rsidRPr="00A12F58">
                <w:rPr>
                  <w:rFonts w:asciiTheme="minorHAnsi" w:eastAsia="SimSun" w:hAnsiTheme="minorHAnsi" w:cstheme="minorHAnsi"/>
                  <w:sz w:val="24"/>
                  <w:lang w:val="en-US"/>
                </w:rPr>
                <w:t xml:space="preserve"> </w:t>
              </w:r>
              <w:proofErr w:type="spellStart"/>
              <w:r w:rsidRPr="00A12F58">
                <w:rPr>
                  <w:rFonts w:asciiTheme="minorHAnsi" w:eastAsia="SimSun" w:hAnsiTheme="minorHAnsi" w:cstheme="minorHAnsi"/>
                  <w:sz w:val="24"/>
                  <w:lang w:val="en-US"/>
                </w:rPr>
                <w:t>în</w:t>
              </w:r>
              <w:proofErr w:type="spellEnd"/>
              <w:r w:rsidRPr="00A12F58">
                <w:rPr>
                  <w:rFonts w:asciiTheme="minorHAnsi" w:eastAsia="SimSun" w:hAnsiTheme="minorHAnsi" w:cstheme="minorHAnsi"/>
                  <w:sz w:val="24"/>
                  <w:lang w:val="en-US"/>
                </w:rPr>
                <w:t xml:space="preserve"> </w:t>
              </w:r>
              <w:proofErr w:type="spellStart"/>
              <w:r w:rsidRPr="00A12F58">
                <w:rPr>
                  <w:rFonts w:asciiTheme="minorHAnsi" w:eastAsia="SimSun" w:hAnsiTheme="minorHAnsi" w:cstheme="minorHAnsi"/>
                  <w:sz w:val="24"/>
                  <w:lang w:val="en-US"/>
                </w:rPr>
                <w:t>conformitatea</w:t>
              </w:r>
              <w:proofErr w:type="spellEnd"/>
              <w:r w:rsidRPr="00A12F58">
                <w:rPr>
                  <w:rFonts w:asciiTheme="minorHAnsi" w:eastAsia="SimSun" w:hAnsiTheme="minorHAnsi" w:cstheme="minorHAnsi"/>
                  <w:sz w:val="24"/>
                  <w:lang w:val="en-US"/>
                </w:rPr>
                <w:t xml:space="preserve"> cu </w:t>
              </w:r>
              <w:proofErr w:type="spellStart"/>
              <w:r w:rsidRPr="00A12F58">
                <w:rPr>
                  <w:rFonts w:asciiTheme="minorHAnsi" w:eastAsia="SimSun" w:hAnsiTheme="minorHAnsi" w:cstheme="minorHAnsi"/>
                  <w:sz w:val="24"/>
                  <w:lang w:val="en-US"/>
                </w:rPr>
                <w:t>Legea</w:t>
              </w:r>
              <w:proofErr w:type="spellEnd"/>
              <w:r w:rsidRPr="00A12F58">
                <w:rPr>
                  <w:rFonts w:asciiTheme="minorHAnsi" w:eastAsia="SimSun" w:hAnsiTheme="minorHAnsi" w:cstheme="minorHAnsi"/>
                  <w:sz w:val="24"/>
                  <w:lang w:val="en-US"/>
                </w:rPr>
                <w:t xml:space="preserve"> nr. 489/2006 </w:t>
              </w:r>
              <w:proofErr w:type="spellStart"/>
              <w:r w:rsidRPr="00A12F58">
                <w:rPr>
                  <w:rFonts w:asciiTheme="minorHAnsi" w:eastAsia="SimSun" w:hAnsiTheme="minorHAnsi" w:cstheme="minorHAnsi"/>
                  <w:sz w:val="24"/>
                  <w:lang w:val="en-US"/>
                </w:rPr>
                <w:t>privind</w:t>
              </w:r>
              <w:proofErr w:type="spellEnd"/>
              <w:r w:rsidRPr="00A12F58">
                <w:rPr>
                  <w:rFonts w:asciiTheme="minorHAnsi" w:eastAsia="SimSun" w:hAnsiTheme="minorHAnsi" w:cstheme="minorHAnsi"/>
                  <w:sz w:val="24"/>
                  <w:lang w:val="en-US"/>
                </w:rPr>
                <w:t xml:space="preserve"> </w:t>
              </w:r>
              <w:proofErr w:type="spellStart"/>
              <w:r w:rsidRPr="00A12F58">
                <w:rPr>
                  <w:rFonts w:asciiTheme="minorHAnsi" w:eastAsia="SimSun" w:hAnsiTheme="minorHAnsi" w:cstheme="minorHAnsi"/>
                  <w:sz w:val="24"/>
                  <w:lang w:val="en-US"/>
                </w:rPr>
                <w:t>libertatea</w:t>
              </w:r>
              <w:proofErr w:type="spellEnd"/>
              <w:r w:rsidRPr="00A12F58">
                <w:rPr>
                  <w:rFonts w:asciiTheme="minorHAnsi" w:eastAsia="SimSun" w:hAnsiTheme="minorHAnsi" w:cstheme="minorHAnsi"/>
                  <w:sz w:val="24"/>
                  <w:lang w:val="en-US"/>
                </w:rPr>
                <w:t xml:space="preserve"> </w:t>
              </w:r>
              <w:proofErr w:type="spellStart"/>
              <w:r w:rsidRPr="00A12F58">
                <w:rPr>
                  <w:rFonts w:asciiTheme="minorHAnsi" w:eastAsia="SimSun" w:hAnsiTheme="minorHAnsi" w:cstheme="minorHAnsi"/>
                  <w:sz w:val="24"/>
                  <w:lang w:val="en-US"/>
                </w:rPr>
                <w:t>religioasă</w:t>
              </w:r>
              <w:proofErr w:type="spellEnd"/>
              <w:r w:rsidRPr="00A12F58">
                <w:rPr>
                  <w:rFonts w:asciiTheme="minorHAnsi" w:eastAsia="SimSun" w:hAnsiTheme="minorHAnsi" w:cstheme="minorHAnsi"/>
                  <w:sz w:val="24"/>
                  <w:lang w:val="en-US"/>
                </w:rPr>
                <w:t xml:space="preserve"> </w:t>
              </w:r>
              <w:proofErr w:type="spellStart"/>
              <w:r w:rsidRPr="00A12F58">
                <w:rPr>
                  <w:rFonts w:asciiTheme="minorHAnsi" w:eastAsia="SimSun" w:hAnsiTheme="minorHAnsi" w:cstheme="minorHAnsi"/>
                  <w:sz w:val="24"/>
                  <w:lang w:val="en-US"/>
                </w:rPr>
                <w:t>și</w:t>
              </w:r>
              <w:proofErr w:type="spellEnd"/>
              <w:r w:rsidRPr="00A12F58">
                <w:rPr>
                  <w:rFonts w:asciiTheme="minorHAnsi" w:eastAsia="SimSun" w:hAnsiTheme="minorHAnsi" w:cstheme="minorHAnsi"/>
                  <w:sz w:val="24"/>
                  <w:lang w:val="en-US"/>
                </w:rPr>
                <w:t xml:space="preserve"> </w:t>
              </w:r>
              <w:proofErr w:type="spellStart"/>
              <w:r w:rsidRPr="00A12F58">
                <w:rPr>
                  <w:rFonts w:asciiTheme="minorHAnsi" w:eastAsia="SimSun" w:hAnsiTheme="minorHAnsi" w:cstheme="minorHAnsi"/>
                  <w:sz w:val="24"/>
                  <w:lang w:val="en-US"/>
                </w:rPr>
                <w:t>regimul</w:t>
              </w:r>
              <w:proofErr w:type="spellEnd"/>
              <w:r w:rsidRPr="00A12F58">
                <w:rPr>
                  <w:rFonts w:asciiTheme="minorHAnsi" w:eastAsia="SimSun" w:hAnsiTheme="minorHAnsi" w:cstheme="minorHAnsi"/>
                  <w:sz w:val="24"/>
                  <w:lang w:val="en-US"/>
                </w:rPr>
                <w:t xml:space="preserve"> general al </w:t>
              </w:r>
              <w:proofErr w:type="spellStart"/>
              <w:r w:rsidRPr="00A12F58">
                <w:rPr>
                  <w:rFonts w:asciiTheme="minorHAnsi" w:eastAsia="SimSun" w:hAnsiTheme="minorHAnsi" w:cstheme="minorHAnsi"/>
                  <w:sz w:val="24"/>
                  <w:lang w:val="en-US"/>
                </w:rPr>
                <w:t>cultelor</w:t>
              </w:r>
              <w:proofErr w:type="spellEnd"/>
              <w:r w:rsidRPr="00A12F58">
                <w:rPr>
                  <w:rFonts w:asciiTheme="minorHAnsi" w:eastAsia="SimSun" w:hAnsiTheme="minorHAnsi" w:cstheme="minorHAnsi"/>
                  <w:sz w:val="24"/>
                  <w:lang w:val="en-US"/>
                </w:rPr>
                <w:t xml:space="preserve">, cu </w:t>
              </w:r>
              <w:proofErr w:type="spellStart"/>
              <w:r w:rsidRPr="00A12F58">
                <w:rPr>
                  <w:rFonts w:asciiTheme="minorHAnsi" w:eastAsia="SimSun" w:hAnsiTheme="minorHAnsi" w:cstheme="minorHAnsi"/>
                  <w:sz w:val="24"/>
                  <w:lang w:val="en-US"/>
                </w:rPr>
                <w:t>modificările</w:t>
              </w:r>
              <w:proofErr w:type="spellEnd"/>
              <w:r w:rsidRPr="00A12F58">
                <w:rPr>
                  <w:rFonts w:asciiTheme="minorHAnsi" w:eastAsia="SimSun" w:hAnsiTheme="minorHAnsi" w:cstheme="minorHAnsi"/>
                  <w:sz w:val="24"/>
                  <w:lang w:val="en-US"/>
                </w:rPr>
                <w:t xml:space="preserve"> </w:t>
              </w:r>
              <w:proofErr w:type="spellStart"/>
              <w:r w:rsidRPr="00A12F58">
                <w:rPr>
                  <w:rFonts w:asciiTheme="minorHAnsi" w:eastAsia="SimSun" w:hAnsiTheme="minorHAnsi" w:cstheme="minorHAnsi"/>
                  <w:sz w:val="24"/>
                  <w:lang w:val="en-US"/>
                </w:rPr>
                <w:t>și</w:t>
              </w:r>
              <w:proofErr w:type="spellEnd"/>
              <w:r w:rsidRPr="00A12F58">
                <w:rPr>
                  <w:rFonts w:asciiTheme="minorHAnsi" w:eastAsia="SimSun" w:hAnsiTheme="minorHAnsi" w:cstheme="minorHAnsi"/>
                  <w:sz w:val="24"/>
                  <w:lang w:val="en-US"/>
                </w:rPr>
                <w:t xml:space="preserve"> </w:t>
              </w:r>
              <w:proofErr w:type="spellStart"/>
              <w:r w:rsidRPr="00A12F58">
                <w:rPr>
                  <w:rFonts w:asciiTheme="minorHAnsi" w:eastAsia="SimSun" w:hAnsiTheme="minorHAnsi" w:cstheme="minorHAnsi"/>
                  <w:sz w:val="24"/>
                  <w:lang w:val="en-US"/>
                </w:rPr>
                <w:t>completările</w:t>
              </w:r>
              <w:proofErr w:type="spellEnd"/>
              <w:r w:rsidRPr="00A12F58">
                <w:rPr>
                  <w:rFonts w:asciiTheme="minorHAnsi" w:eastAsia="SimSun" w:hAnsiTheme="minorHAnsi" w:cstheme="minorHAnsi"/>
                  <w:sz w:val="24"/>
                  <w:lang w:val="en-US"/>
                </w:rPr>
                <w:t xml:space="preserve"> </w:t>
              </w:r>
              <w:proofErr w:type="spellStart"/>
              <w:r w:rsidRPr="00A12F58">
                <w:rPr>
                  <w:rFonts w:asciiTheme="minorHAnsi" w:eastAsia="SimSun" w:hAnsiTheme="minorHAnsi" w:cstheme="minorHAnsi"/>
                  <w:sz w:val="24"/>
                  <w:lang w:val="en-US"/>
                </w:rPr>
                <w:t>ulterioare</w:t>
              </w:r>
              <w:proofErr w:type="spellEnd"/>
              <w:r w:rsidRPr="00A12F58">
                <w:rPr>
                  <w:rFonts w:asciiTheme="minorHAnsi" w:eastAsia="SimSun" w:hAnsiTheme="minorHAnsi" w:cstheme="minorHAnsi"/>
                  <w:sz w:val="24"/>
                  <w:lang w:val="en-US"/>
                </w:rPr>
                <w:t xml:space="preserve">, </w:t>
              </w:r>
              <w:proofErr w:type="spellStart"/>
              <w:r w:rsidRPr="00A12F58">
                <w:rPr>
                  <w:rFonts w:asciiTheme="minorHAnsi" w:eastAsia="SimSun" w:hAnsiTheme="minorHAnsi" w:cstheme="minorHAnsi"/>
                  <w:sz w:val="24"/>
                  <w:lang w:val="en-US"/>
                </w:rPr>
                <w:t>având</w:t>
              </w:r>
              <w:proofErr w:type="spellEnd"/>
              <w:r w:rsidRPr="00A12F58">
                <w:rPr>
                  <w:rFonts w:asciiTheme="minorHAnsi" w:eastAsia="SimSun" w:hAnsiTheme="minorHAnsi" w:cstheme="minorHAnsi"/>
                  <w:sz w:val="24"/>
                  <w:lang w:val="en-US"/>
                </w:rPr>
                <w:t xml:space="preserve"> </w:t>
              </w:r>
              <w:proofErr w:type="spellStart"/>
              <w:r w:rsidRPr="00A12F58">
                <w:rPr>
                  <w:rFonts w:asciiTheme="minorHAnsi" w:eastAsia="SimSun" w:hAnsiTheme="minorHAnsi" w:cstheme="minorHAnsi"/>
                  <w:sz w:val="24"/>
                  <w:lang w:val="en-US"/>
                </w:rPr>
                <w:t>calitatea</w:t>
              </w:r>
              <w:proofErr w:type="spellEnd"/>
              <w:r w:rsidRPr="00A12F58">
                <w:rPr>
                  <w:rFonts w:asciiTheme="minorHAnsi" w:eastAsia="SimSun" w:hAnsiTheme="minorHAnsi" w:cstheme="minorHAnsi"/>
                  <w:sz w:val="24"/>
                  <w:lang w:val="en-US"/>
                </w:rPr>
                <w:t xml:space="preserve"> de cult </w:t>
              </w:r>
              <w:proofErr w:type="spellStart"/>
              <w:r w:rsidRPr="00A12F58">
                <w:rPr>
                  <w:rFonts w:asciiTheme="minorHAnsi" w:eastAsia="SimSun" w:hAnsiTheme="minorHAnsi" w:cstheme="minorHAnsi"/>
                  <w:sz w:val="24"/>
                  <w:lang w:val="en-US"/>
                </w:rPr>
                <w:t>recunoscut</w:t>
              </w:r>
              <w:proofErr w:type="spellEnd"/>
              <w:r w:rsidRPr="00A12F58">
                <w:rPr>
                  <w:rFonts w:asciiTheme="minorHAnsi" w:eastAsia="SimSun" w:hAnsiTheme="minorHAnsi" w:cstheme="minorHAnsi"/>
                  <w:sz w:val="24"/>
                  <w:lang w:val="en-US"/>
                </w:rPr>
                <w:t xml:space="preserve"> de stat;</w:t>
              </w:r>
            </w:ins>
          </w:p>
          <w:p w14:paraId="11BFDC71" w14:textId="77777777" w:rsidR="00A12F58" w:rsidRPr="00A12F58" w:rsidRDefault="00A12F58" w:rsidP="00A12F58">
            <w:pPr>
              <w:numPr>
                <w:ilvl w:val="0"/>
                <w:numId w:val="49"/>
              </w:numPr>
              <w:spacing w:before="0" w:after="0"/>
              <w:jc w:val="both"/>
              <w:rPr>
                <w:ins w:id="91" w:author="Ramona Petrescu" w:date="2024-03-13T10:15:00Z"/>
                <w:rFonts w:asciiTheme="minorHAnsi" w:eastAsia="SimSun" w:hAnsiTheme="minorHAnsi" w:cstheme="minorHAnsi"/>
                <w:sz w:val="24"/>
                <w:lang w:val="en-US"/>
              </w:rPr>
            </w:pPr>
            <w:proofErr w:type="spellStart"/>
            <w:ins w:id="92" w:author="Ramona Petrescu" w:date="2024-03-13T10:15:00Z">
              <w:r w:rsidRPr="00A12F58">
                <w:rPr>
                  <w:rFonts w:asciiTheme="minorHAnsi" w:eastAsia="Calibri" w:hAnsiTheme="minorHAnsi" w:cstheme="minorHAnsi"/>
                  <w:b/>
                  <w:sz w:val="24"/>
                  <w:lang w:val="en-US"/>
                </w:rPr>
                <w:t>Organizaţii</w:t>
              </w:r>
              <w:proofErr w:type="spellEnd"/>
              <w:r w:rsidRPr="00A12F58">
                <w:rPr>
                  <w:rFonts w:asciiTheme="minorHAnsi" w:eastAsia="Calibri" w:hAnsiTheme="minorHAnsi" w:cstheme="minorHAnsi"/>
                  <w:b/>
                  <w:sz w:val="24"/>
                  <w:lang w:val="en-US"/>
                </w:rPr>
                <w:t xml:space="preserve"> non-</w:t>
              </w:r>
              <w:proofErr w:type="spellStart"/>
              <w:r w:rsidRPr="00A12F58">
                <w:rPr>
                  <w:rFonts w:asciiTheme="minorHAnsi" w:eastAsia="Calibri" w:hAnsiTheme="minorHAnsi" w:cstheme="minorHAnsi"/>
                  <w:b/>
                  <w:sz w:val="24"/>
                  <w:lang w:val="en-US"/>
                </w:rPr>
                <w:t>guvernamentale</w:t>
              </w:r>
              <w:proofErr w:type="spellEnd"/>
              <w:r w:rsidRPr="00A12F58">
                <w:rPr>
                  <w:rFonts w:asciiTheme="minorHAnsi" w:eastAsia="Calibri" w:hAnsiTheme="minorHAnsi" w:cstheme="minorHAnsi"/>
                  <w:sz w:val="24"/>
                  <w:lang w:val="en-US"/>
                </w:rPr>
                <w:t xml:space="preserve"> (</w:t>
              </w:r>
              <w:proofErr w:type="spellStart"/>
              <w:r w:rsidRPr="00A12F58">
                <w:rPr>
                  <w:rFonts w:asciiTheme="minorHAnsi" w:eastAsia="Calibri" w:hAnsiTheme="minorHAnsi" w:cstheme="minorHAnsi"/>
                  <w:sz w:val="24"/>
                  <w:lang w:val="en-US"/>
                </w:rPr>
                <w:t>Persoane</w:t>
              </w:r>
              <w:proofErr w:type="spellEnd"/>
              <w:r w:rsidRPr="00A12F58">
                <w:rPr>
                  <w:rFonts w:asciiTheme="minorHAnsi" w:eastAsia="Calibri" w:hAnsiTheme="minorHAnsi" w:cstheme="minorHAnsi"/>
                  <w:sz w:val="24"/>
                  <w:lang w:val="en-US"/>
                </w:rPr>
                <w:t xml:space="preserve"> </w:t>
              </w:r>
              <w:proofErr w:type="spellStart"/>
              <w:r w:rsidRPr="00A12F58">
                <w:rPr>
                  <w:rFonts w:asciiTheme="minorHAnsi" w:eastAsia="Calibri" w:hAnsiTheme="minorHAnsi" w:cstheme="minorHAnsi"/>
                  <w:sz w:val="24"/>
                  <w:lang w:val="en-US"/>
                </w:rPr>
                <w:t>juridice</w:t>
              </w:r>
              <w:proofErr w:type="spellEnd"/>
              <w:r w:rsidRPr="00A12F58">
                <w:rPr>
                  <w:rFonts w:asciiTheme="minorHAnsi" w:eastAsia="Calibri" w:hAnsiTheme="minorHAnsi" w:cstheme="minorHAnsi"/>
                  <w:sz w:val="24"/>
                  <w:lang w:val="en-US"/>
                </w:rPr>
                <w:t xml:space="preserve"> de </w:t>
              </w:r>
              <w:proofErr w:type="spellStart"/>
              <w:r w:rsidRPr="00A12F58">
                <w:rPr>
                  <w:rFonts w:asciiTheme="minorHAnsi" w:eastAsia="Calibri" w:hAnsiTheme="minorHAnsi" w:cstheme="minorHAnsi"/>
                  <w:sz w:val="24"/>
                  <w:lang w:val="en-US"/>
                </w:rPr>
                <w:t>drept</w:t>
              </w:r>
              <w:proofErr w:type="spellEnd"/>
              <w:r w:rsidRPr="00A12F58">
                <w:rPr>
                  <w:rFonts w:asciiTheme="minorHAnsi" w:eastAsia="Calibri" w:hAnsiTheme="minorHAnsi" w:cstheme="minorHAnsi"/>
                  <w:sz w:val="24"/>
                  <w:lang w:val="en-US"/>
                </w:rPr>
                <w:t xml:space="preserve"> </w:t>
              </w:r>
              <w:proofErr w:type="spellStart"/>
              <w:r w:rsidRPr="00A12F58">
                <w:rPr>
                  <w:rFonts w:asciiTheme="minorHAnsi" w:eastAsia="Calibri" w:hAnsiTheme="minorHAnsi" w:cstheme="minorHAnsi"/>
                  <w:sz w:val="24"/>
                  <w:lang w:val="en-US"/>
                </w:rPr>
                <w:t>privat</w:t>
              </w:r>
              <w:proofErr w:type="spellEnd"/>
              <w:r w:rsidRPr="00A12F58">
                <w:rPr>
                  <w:rFonts w:asciiTheme="minorHAnsi" w:eastAsia="Calibri" w:hAnsiTheme="minorHAnsi" w:cstheme="minorHAnsi"/>
                  <w:sz w:val="24"/>
                  <w:lang w:val="en-US"/>
                </w:rPr>
                <w:t xml:space="preserve"> </w:t>
              </w:r>
              <w:proofErr w:type="spellStart"/>
              <w:r w:rsidRPr="00A12F58">
                <w:rPr>
                  <w:rFonts w:asciiTheme="minorHAnsi" w:eastAsia="Calibri" w:hAnsiTheme="minorHAnsi" w:cstheme="minorHAnsi"/>
                  <w:sz w:val="24"/>
                  <w:lang w:val="en-US"/>
                </w:rPr>
                <w:t>fără</w:t>
              </w:r>
              <w:proofErr w:type="spellEnd"/>
              <w:r w:rsidRPr="00A12F58">
                <w:rPr>
                  <w:rFonts w:asciiTheme="minorHAnsi" w:eastAsia="Calibri" w:hAnsiTheme="minorHAnsi" w:cstheme="minorHAnsi"/>
                  <w:sz w:val="24"/>
                  <w:lang w:val="en-US"/>
                </w:rPr>
                <w:t xml:space="preserve"> scop patrimonial), </w:t>
              </w:r>
              <w:proofErr w:type="spellStart"/>
              <w:r w:rsidRPr="00A12F58">
                <w:rPr>
                  <w:rFonts w:asciiTheme="minorHAnsi" w:eastAsia="Calibri" w:hAnsiTheme="minorHAnsi" w:cstheme="minorHAnsi"/>
                  <w:sz w:val="24"/>
                  <w:lang w:val="en-US"/>
                </w:rPr>
                <w:t>respectiv</w:t>
              </w:r>
              <w:proofErr w:type="spellEnd"/>
              <w:r w:rsidRPr="00A12F58">
                <w:rPr>
                  <w:rFonts w:asciiTheme="minorHAnsi" w:eastAsia="Calibri" w:hAnsiTheme="minorHAnsi" w:cstheme="minorHAnsi"/>
                  <w:sz w:val="24"/>
                  <w:lang w:val="en-US"/>
                </w:rPr>
                <w:t xml:space="preserve"> </w:t>
              </w:r>
              <w:proofErr w:type="spellStart"/>
              <w:r w:rsidRPr="00A12F58">
                <w:rPr>
                  <w:rFonts w:asciiTheme="minorHAnsi" w:eastAsia="Calibri" w:hAnsiTheme="minorHAnsi" w:cstheme="minorHAnsi"/>
                  <w:sz w:val="24"/>
                  <w:lang w:val="en-US"/>
                </w:rPr>
                <w:t>asociaţii</w:t>
              </w:r>
              <w:proofErr w:type="spellEnd"/>
              <w:r w:rsidRPr="00A12F58">
                <w:rPr>
                  <w:rFonts w:asciiTheme="minorHAnsi" w:eastAsia="Calibri" w:hAnsiTheme="minorHAnsi" w:cstheme="minorHAnsi"/>
                  <w:sz w:val="24"/>
                  <w:lang w:val="en-US"/>
                </w:rPr>
                <w:t xml:space="preserve"> </w:t>
              </w:r>
              <w:proofErr w:type="spellStart"/>
              <w:r w:rsidRPr="00A12F58">
                <w:rPr>
                  <w:rFonts w:asciiTheme="minorHAnsi" w:eastAsia="Calibri" w:hAnsiTheme="minorHAnsi" w:cstheme="minorHAnsi"/>
                  <w:sz w:val="24"/>
                  <w:lang w:val="en-US"/>
                </w:rPr>
                <w:t>şi</w:t>
              </w:r>
              <w:proofErr w:type="spellEnd"/>
              <w:r w:rsidRPr="00A12F58">
                <w:rPr>
                  <w:rFonts w:asciiTheme="minorHAnsi" w:eastAsia="Calibri" w:hAnsiTheme="minorHAnsi" w:cstheme="minorHAnsi"/>
                  <w:sz w:val="24"/>
                  <w:lang w:val="en-US"/>
                </w:rPr>
                <w:t xml:space="preserve"> </w:t>
              </w:r>
              <w:proofErr w:type="spellStart"/>
              <w:r w:rsidRPr="00A12F58">
                <w:rPr>
                  <w:rFonts w:asciiTheme="minorHAnsi" w:eastAsia="Calibri" w:hAnsiTheme="minorHAnsi" w:cstheme="minorHAnsi"/>
                  <w:sz w:val="24"/>
                  <w:lang w:val="en-US"/>
                </w:rPr>
                <w:t>fundaţii</w:t>
              </w:r>
              <w:proofErr w:type="spellEnd"/>
              <w:r w:rsidRPr="00A12F58">
                <w:rPr>
                  <w:rFonts w:asciiTheme="minorHAnsi" w:eastAsia="Calibri" w:hAnsiTheme="minorHAnsi" w:cstheme="minorHAnsi"/>
                  <w:sz w:val="24"/>
                  <w:lang w:val="en-US"/>
                </w:rPr>
                <w:t xml:space="preserve"> </w:t>
              </w:r>
              <w:proofErr w:type="spellStart"/>
              <w:r w:rsidRPr="00A12F58">
                <w:rPr>
                  <w:rFonts w:asciiTheme="minorHAnsi" w:eastAsia="Calibri" w:hAnsiTheme="minorHAnsi" w:cstheme="minorHAnsi"/>
                  <w:sz w:val="24"/>
                  <w:lang w:val="en-US"/>
                </w:rPr>
                <w:t>constituite</w:t>
              </w:r>
              <w:proofErr w:type="spellEnd"/>
              <w:r w:rsidRPr="00A12F58">
                <w:rPr>
                  <w:rFonts w:asciiTheme="minorHAnsi" w:eastAsia="Calibri" w:hAnsiTheme="minorHAnsi" w:cstheme="minorHAnsi"/>
                  <w:sz w:val="24"/>
                  <w:lang w:val="en-US"/>
                </w:rPr>
                <w:t xml:space="preserve"> </w:t>
              </w:r>
              <w:proofErr w:type="spellStart"/>
              <w:r w:rsidRPr="00A12F58">
                <w:rPr>
                  <w:rFonts w:asciiTheme="minorHAnsi" w:eastAsia="Calibri" w:hAnsiTheme="minorHAnsi" w:cstheme="minorHAnsi"/>
                  <w:sz w:val="24"/>
                  <w:lang w:val="en-US"/>
                </w:rPr>
                <w:t>în</w:t>
              </w:r>
              <w:proofErr w:type="spellEnd"/>
              <w:r w:rsidRPr="00A12F58">
                <w:rPr>
                  <w:rFonts w:asciiTheme="minorHAnsi" w:eastAsia="Calibri" w:hAnsiTheme="minorHAnsi" w:cstheme="minorHAnsi"/>
                  <w:sz w:val="24"/>
                  <w:lang w:val="en-US"/>
                </w:rPr>
                <w:t xml:space="preserve"> </w:t>
              </w:r>
              <w:proofErr w:type="spellStart"/>
              <w:r w:rsidRPr="00A12F58">
                <w:rPr>
                  <w:rFonts w:asciiTheme="minorHAnsi" w:eastAsia="Calibri" w:hAnsiTheme="minorHAnsi" w:cstheme="minorHAnsi"/>
                  <w:sz w:val="24"/>
                  <w:lang w:val="en-US"/>
                </w:rPr>
                <w:t>conformitate</w:t>
              </w:r>
              <w:proofErr w:type="spellEnd"/>
              <w:r w:rsidRPr="00A12F58">
                <w:rPr>
                  <w:rFonts w:asciiTheme="minorHAnsi" w:eastAsia="Calibri" w:hAnsiTheme="minorHAnsi" w:cstheme="minorHAnsi"/>
                  <w:sz w:val="24"/>
                  <w:lang w:val="en-US"/>
                </w:rPr>
                <w:t xml:space="preserve"> cu </w:t>
              </w:r>
              <w:proofErr w:type="spellStart"/>
              <w:r w:rsidRPr="00A12F58">
                <w:rPr>
                  <w:rFonts w:asciiTheme="minorHAnsi" w:eastAsia="Calibri" w:hAnsiTheme="minorHAnsi" w:cstheme="minorHAnsi"/>
                  <w:sz w:val="24"/>
                  <w:lang w:val="en-US"/>
                </w:rPr>
                <w:t>prevederile</w:t>
              </w:r>
              <w:proofErr w:type="spellEnd"/>
              <w:r w:rsidRPr="00A12F58">
                <w:rPr>
                  <w:rFonts w:asciiTheme="minorHAnsi" w:eastAsia="Calibri" w:hAnsiTheme="minorHAnsi" w:cstheme="minorHAnsi"/>
                  <w:sz w:val="24"/>
                  <w:lang w:val="en-US"/>
                </w:rPr>
                <w:t xml:space="preserve"> </w:t>
              </w:r>
              <w:proofErr w:type="spellStart"/>
              <w:r w:rsidRPr="00A12F58">
                <w:rPr>
                  <w:rFonts w:asciiTheme="minorHAnsi" w:eastAsia="Calibri" w:hAnsiTheme="minorHAnsi" w:cstheme="minorHAnsi"/>
                  <w:sz w:val="24"/>
                  <w:lang w:val="en-US"/>
                </w:rPr>
                <w:t>Ordonanţei</w:t>
              </w:r>
              <w:proofErr w:type="spellEnd"/>
              <w:r w:rsidRPr="00A12F58">
                <w:rPr>
                  <w:rFonts w:asciiTheme="minorHAnsi" w:eastAsia="Calibri" w:hAnsiTheme="minorHAnsi" w:cstheme="minorHAnsi"/>
                  <w:sz w:val="24"/>
                  <w:lang w:val="en-US"/>
                </w:rPr>
                <w:t xml:space="preserve"> </w:t>
              </w:r>
              <w:proofErr w:type="spellStart"/>
              <w:r w:rsidRPr="00A12F58">
                <w:rPr>
                  <w:rFonts w:asciiTheme="minorHAnsi" w:eastAsia="Calibri" w:hAnsiTheme="minorHAnsi" w:cstheme="minorHAnsi"/>
                  <w:sz w:val="24"/>
                  <w:lang w:val="en-US"/>
                </w:rPr>
                <w:t>Guvernului</w:t>
              </w:r>
              <w:proofErr w:type="spellEnd"/>
              <w:r w:rsidRPr="00A12F58">
                <w:rPr>
                  <w:rFonts w:asciiTheme="minorHAnsi" w:eastAsia="Calibri" w:hAnsiTheme="minorHAnsi" w:cstheme="minorHAnsi"/>
                  <w:sz w:val="24"/>
                  <w:lang w:val="en-US"/>
                </w:rPr>
                <w:t xml:space="preserve"> nr. 26/2000 cu </w:t>
              </w:r>
              <w:proofErr w:type="spellStart"/>
              <w:r w:rsidRPr="00A12F58">
                <w:rPr>
                  <w:rFonts w:asciiTheme="minorHAnsi" w:eastAsia="Calibri" w:hAnsiTheme="minorHAnsi" w:cstheme="minorHAnsi"/>
                  <w:sz w:val="24"/>
                  <w:lang w:val="en-US"/>
                </w:rPr>
                <w:t>privire</w:t>
              </w:r>
              <w:proofErr w:type="spellEnd"/>
              <w:r w:rsidRPr="00A12F58">
                <w:rPr>
                  <w:rFonts w:asciiTheme="minorHAnsi" w:eastAsia="Calibri" w:hAnsiTheme="minorHAnsi" w:cstheme="minorHAnsi"/>
                  <w:sz w:val="24"/>
                  <w:lang w:val="en-US"/>
                </w:rPr>
                <w:t xml:space="preserve"> la </w:t>
              </w:r>
              <w:proofErr w:type="spellStart"/>
              <w:r w:rsidRPr="00A12F58">
                <w:rPr>
                  <w:rFonts w:asciiTheme="minorHAnsi" w:eastAsia="Calibri" w:hAnsiTheme="minorHAnsi" w:cstheme="minorHAnsi"/>
                  <w:sz w:val="24"/>
                  <w:lang w:val="en-US"/>
                </w:rPr>
                <w:t>asociaţii</w:t>
              </w:r>
              <w:proofErr w:type="spellEnd"/>
              <w:r w:rsidRPr="00A12F58">
                <w:rPr>
                  <w:rFonts w:asciiTheme="minorHAnsi" w:eastAsia="Calibri" w:hAnsiTheme="minorHAnsi" w:cstheme="minorHAnsi"/>
                  <w:sz w:val="24"/>
                  <w:lang w:val="en-US"/>
                </w:rPr>
                <w:t xml:space="preserve"> </w:t>
              </w:r>
              <w:proofErr w:type="spellStart"/>
              <w:r w:rsidRPr="00A12F58">
                <w:rPr>
                  <w:rFonts w:asciiTheme="minorHAnsi" w:eastAsia="Calibri" w:hAnsiTheme="minorHAnsi" w:cstheme="minorHAnsi"/>
                  <w:sz w:val="24"/>
                  <w:lang w:val="en-US"/>
                </w:rPr>
                <w:t>şi</w:t>
              </w:r>
              <w:proofErr w:type="spellEnd"/>
              <w:r w:rsidRPr="00A12F58">
                <w:rPr>
                  <w:rFonts w:asciiTheme="minorHAnsi" w:eastAsia="Calibri" w:hAnsiTheme="minorHAnsi" w:cstheme="minorHAnsi"/>
                  <w:sz w:val="24"/>
                  <w:lang w:val="en-US"/>
                </w:rPr>
                <w:t xml:space="preserve"> </w:t>
              </w:r>
              <w:proofErr w:type="spellStart"/>
              <w:r w:rsidRPr="00A12F58">
                <w:rPr>
                  <w:rFonts w:asciiTheme="minorHAnsi" w:eastAsia="Calibri" w:hAnsiTheme="minorHAnsi" w:cstheme="minorHAnsi"/>
                  <w:sz w:val="24"/>
                  <w:lang w:val="en-US"/>
                </w:rPr>
                <w:t>fundaţii</w:t>
              </w:r>
              <w:proofErr w:type="spellEnd"/>
              <w:r w:rsidRPr="00A12F58">
                <w:rPr>
                  <w:rFonts w:asciiTheme="minorHAnsi" w:eastAsia="Calibri" w:hAnsiTheme="minorHAnsi" w:cstheme="minorHAnsi"/>
                  <w:sz w:val="24"/>
                  <w:lang w:val="en-US"/>
                </w:rPr>
                <w:t xml:space="preserve"> cu </w:t>
              </w:r>
              <w:proofErr w:type="spellStart"/>
              <w:r w:rsidRPr="00A12F58">
                <w:rPr>
                  <w:rFonts w:asciiTheme="minorHAnsi" w:eastAsia="Calibri" w:hAnsiTheme="minorHAnsi" w:cstheme="minorHAnsi"/>
                  <w:sz w:val="24"/>
                  <w:lang w:val="en-US"/>
                </w:rPr>
                <w:t>modificările</w:t>
              </w:r>
              <w:proofErr w:type="spellEnd"/>
              <w:r w:rsidRPr="00A12F58">
                <w:rPr>
                  <w:rFonts w:asciiTheme="minorHAnsi" w:eastAsia="Calibri" w:hAnsiTheme="minorHAnsi" w:cstheme="minorHAnsi"/>
                  <w:sz w:val="24"/>
                  <w:lang w:val="en-US"/>
                </w:rPr>
                <w:t xml:space="preserve"> </w:t>
              </w:r>
              <w:proofErr w:type="spellStart"/>
              <w:r w:rsidRPr="00A12F58">
                <w:rPr>
                  <w:rFonts w:asciiTheme="minorHAnsi" w:eastAsia="Calibri" w:hAnsiTheme="minorHAnsi" w:cstheme="minorHAnsi"/>
                  <w:sz w:val="24"/>
                  <w:lang w:val="en-US"/>
                </w:rPr>
                <w:t>şi</w:t>
              </w:r>
              <w:proofErr w:type="spellEnd"/>
              <w:r w:rsidRPr="00A12F58">
                <w:rPr>
                  <w:rFonts w:asciiTheme="minorHAnsi" w:eastAsia="Calibri" w:hAnsiTheme="minorHAnsi" w:cstheme="minorHAnsi"/>
                  <w:sz w:val="24"/>
                  <w:lang w:val="en-US"/>
                </w:rPr>
                <w:t xml:space="preserve"> </w:t>
              </w:r>
              <w:proofErr w:type="spellStart"/>
              <w:r w:rsidRPr="00A12F58">
                <w:rPr>
                  <w:rFonts w:asciiTheme="minorHAnsi" w:eastAsia="Calibri" w:hAnsiTheme="minorHAnsi" w:cstheme="minorHAnsi"/>
                  <w:sz w:val="24"/>
                  <w:lang w:val="en-US"/>
                </w:rPr>
                <w:t>completările</w:t>
              </w:r>
              <w:proofErr w:type="spellEnd"/>
              <w:r w:rsidRPr="00A12F58">
                <w:rPr>
                  <w:rFonts w:asciiTheme="minorHAnsi" w:eastAsia="Calibri" w:hAnsiTheme="minorHAnsi" w:cstheme="minorHAnsi"/>
                  <w:sz w:val="24"/>
                  <w:lang w:val="en-US"/>
                </w:rPr>
                <w:t xml:space="preserve"> </w:t>
              </w:r>
              <w:proofErr w:type="spellStart"/>
              <w:r w:rsidRPr="00A12F58">
                <w:rPr>
                  <w:rFonts w:asciiTheme="minorHAnsi" w:eastAsia="Calibri" w:hAnsiTheme="minorHAnsi" w:cstheme="minorHAnsi"/>
                  <w:sz w:val="24"/>
                  <w:lang w:val="en-US"/>
                </w:rPr>
                <w:t>ulterioare</w:t>
              </w:r>
              <w:proofErr w:type="spellEnd"/>
              <w:r w:rsidRPr="00A12F58">
                <w:rPr>
                  <w:rFonts w:asciiTheme="minorHAnsi" w:eastAsia="Calibri" w:hAnsiTheme="minorHAnsi" w:cstheme="minorHAnsi"/>
                  <w:sz w:val="24"/>
                  <w:lang w:val="en-US"/>
                </w:rPr>
                <w:t xml:space="preserve">, </w:t>
              </w:r>
              <w:proofErr w:type="spellStart"/>
              <w:r w:rsidRPr="00A12F58">
                <w:rPr>
                  <w:rFonts w:asciiTheme="minorHAnsi" w:eastAsia="Calibri" w:hAnsiTheme="minorHAnsi" w:cstheme="minorHAnsi"/>
                  <w:sz w:val="24"/>
                  <w:lang w:val="en-US"/>
                </w:rPr>
                <w:t>inclusiv</w:t>
              </w:r>
              <w:proofErr w:type="spellEnd"/>
              <w:r w:rsidRPr="00A12F58">
                <w:rPr>
                  <w:rFonts w:asciiTheme="minorHAnsi" w:eastAsia="Calibri" w:hAnsiTheme="minorHAnsi" w:cstheme="minorHAnsi"/>
                  <w:sz w:val="24"/>
                  <w:lang w:val="en-US"/>
                </w:rPr>
                <w:t xml:space="preserve"> </w:t>
              </w:r>
              <w:proofErr w:type="spellStart"/>
              <w:r w:rsidRPr="00A12F58">
                <w:rPr>
                  <w:rFonts w:asciiTheme="minorHAnsi" w:eastAsia="Calibri" w:hAnsiTheme="minorHAnsi" w:cstheme="minorHAnsi"/>
                  <w:sz w:val="24"/>
                  <w:lang w:val="en-US"/>
                </w:rPr>
                <w:t>filiale</w:t>
              </w:r>
              <w:proofErr w:type="spellEnd"/>
              <w:r w:rsidRPr="00A12F58">
                <w:rPr>
                  <w:rFonts w:asciiTheme="minorHAnsi" w:eastAsia="Calibri" w:hAnsiTheme="minorHAnsi" w:cstheme="minorHAnsi"/>
                  <w:sz w:val="24"/>
                  <w:lang w:val="en-US"/>
                </w:rPr>
                <w:t xml:space="preserve"> ale </w:t>
              </w:r>
              <w:proofErr w:type="spellStart"/>
              <w:r w:rsidRPr="00A12F58">
                <w:rPr>
                  <w:rFonts w:asciiTheme="minorHAnsi" w:eastAsia="Calibri" w:hAnsiTheme="minorHAnsi" w:cstheme="minorHAnsi"/>
                  <w:sz w:val="24"/>
                  <w:lang w:val="en-US"/>
                </w:rPr>
                <w:t>asociaţiilor</w:t>
              </w:r>
              <w:proofErr w:type="spellEnd"/>
              <w:r w:rsidRPr="00A12F58">
                <w:rPr>
                  <w:rFonts w:asciiTheme="minorHAnsi" w:eastAsia="Calibri" w:hAnsiTheme="minorHAnsi" w:cstheme="minorHAnsi"/>
                  <w:sz w:val="24"/>
                  <w:lang w:val="en-US"/>
                </w:rPr>
                <w:t xml:space="preserve"> </w:t>
              </w:r>
              <w:proofErr w:type="spellStart"/>
              <w:r w:rsidRPr="00A12F58">
                <w:rPr>
                  <w:rFonts w:asciiTheme="minorHAnsi" w:eastAsia="Calibri" w:hAnsiTheme="minorHAnsi" w:cstheme="minorHAnsi"/>
                  <w:sz w:val="24"/>
                  <w:lang w:val="en-US"/>
                </w:rPr>
                <w:t>şi</w:t>
              </w:r>
              <w:proofErr w:type="spellEnd"/>
              <w:r w:rsidRPr="00A12F58">
                <w:rPr>
                  <w:rFonts w:asciiTheme="minorHAnsi" w:eastAsia="Calibri" w:hAnsiTheme="minorHAnsi" w:cstheme="minorHAnsi"/>
                  <w:sz w:val="24"/>
                  <w:lang w:val="en-US"/>
                </w:rPr>
                <w:t xml:space="preserve"> </w:t>
              </w:r>
              <w:proofErr w:type="spellStart"/>
              <w:r w:rsidRPr="00A12F58">
                <w:rPr>
                  <w:rFonts w:asciiTheme="minorHAnsi" w:eastAsia="Calibri" w:hAnsiTheme="minorHAnsi" w:cstheme="minorHAnsi"/>
                  <w:sz w:val="24"/>
                  <w:lang w:val="en-US"/>
                </w:rPr>
                <w:t>fundaţiilor</w:t>
              </w:r>
              <w:proofErr w:type="spellEnd"/>
              <w:r w:rsidRPr="00A12F58">
                <w:rPr>
                  <w:rFonts w:asciiTheme="minorHAnsi" w:eastAsia="Calibri" w:hAnsiTheme="minorHAnsi" w:cstheme="minorHAnsi"/>
                  <w:sz w:val="24"/>
                  <w:lang w:val="en-US"/>
                </w:rPr>
                <w:t xml:space="preserve"> </w:t>
              </w:r>
              <w:proofErr w:type="spellStart"/>
              <w:r w:rsidRPr="00A12F58">
                <w:rPr>
                  <w:rFonts w:asciiTheme="minorHAnsi" w:eastAsia="Calibri" w:hAnsiTheme="minorHAnsi" w:cstheme="minorHAnsi"/>
                  <w:sz w:val="24"/>
                  <w:lang w:val="en-US"/>
                </w:rPr>
                <w:t>internaţionale</w:t>
              </w:r>
              <w:proofErr w:type="spellEnd"/>
              <w:r w:rsidRPr="00A12F58">
                <w:rPr>
                  <w:rFonts w:asciiTheme="minorHAnsi" w:eastAsia="Calibri" w:hAnsiTheme="minorHAnsi" w:cstheme="minorHAnsi"/>
                  <w:sz w:val="24"/>
                  <w:lang w:val="en-US"/>
                </w:rPr>
                <w:t xml:space="preserve"> </w:t>
              </w:r>
              <w:proofErr w:type="spellStart"/>
              <w:r w:rsidRPr="00A12F58">
                <w:rPr>
                  <w:rFonts w:asciiTheme="minorHAnsi" w:eastAsia="Calibri" w:hAnsiTheme="minorHAnsi" w:cstheme="minorHAnsi"/>
                  <w:sz w:val="24"/>
                  <w:lang w:val="en-US"/>
                </w:rPr>
                <w:t>recunoscute</w:t>
              </w:r>
              <w:proofErr w:type="spellEnd"/>
              <w:r w:rsidRPr="00A12F58">
                <w:rPr>
                  <w:rFonts w:asciiTheme="minorHAnsi" w:eastAsia="Calibri" w:hAnsiTheme="minorHAnsi" w:cstheme="minorHAnsi"/>
                  <w:sz w:val="24"/>
                  <w:lang w:val="en-US"/>
                </w:rPr>
                <w:t xml:space="preserve"> </w:t>
              </w:r>
              <w:proofErr w:type="spellStart"/>
              <w:r w:rsidRPr="00A12F58">
                <w:rPr>
                  <w:rFonts w:asciiTheme="minorHAnsi" w:eastAsia="Calibri" w:hAnsiTheme="minorHAnsi" w:cstheme="minorHAnsi"/>
                  <w:sz w:val="24"/>
                  <w:lang w:val="en-US"/>
                </w:rPr>
                <w:t>în</w:t>
              </w:r>
              <w:proofErr w:type="spellEnd"/>
              <w:r w:rsidRPr="00A12F58">
                <w:rPr>
                  <w:rFonts w:asciiTheme="minorHAnsi" w:eastAsia="Calibri" w:hAnsiTheme="minorHAnsi" w:cstheme="minorHAnsi"/>
                  <w:sz w:val="24"/>
                  <w:lang w:val="en-US"/>
                </w:rPr>
                <w:t xml:space="preserve"> </w:t>
              </w:r>
              <w:proofErr w:type="spellStart"/>
              <w:r w:rsidRPr="00A12F58">
                <w:rPr>
                  <w:rFonts w:asciiTheme="minorHAnsi" w:eastAsia="Calibri" w:hAnsiTheme="minorHAnsi" w:cstheme="minorHAnsi"/>
                  <w:sz w:val="24"/>
                  <w:lang w:val="en-US"/>
                </w:rPr>
                <w:t>conformitate</w:t>
              </w:r>
              <w:proofErr w:type="spellEnd"/>
              <w:r w:rsidRPr="00A12F58">
                <w:rPr>
                  <w:rFonts w:asciiTheme="minorHAnsi" w:eastAsia="Calibri" w:hAnsiTheme="minorHAnsi" w:cstheme="minorHAnsi"/>
                  <w:sz w:val="24"/>
                  <w:lang w:val="en-US"/>
                </w:rPr>
                <w:t xml:space="preserve"> cu </w:t>
              </w:r>
              <w:proofErr w:type="spellStart"/>
              <w:r w:rsidRPr="00A12F58">
                <w:rPr>
                  <w:rFonts w:asciiTheme="minorHAnsi" w:eastAsia="Calibri" w:hAnsiTheme="minorHAnsi" w:cstheme="minorHAnsi"/>
                  <w:sz w:val="24"/>
                  <w:lang w:val="en-US"/>
                </w:rPr>
                <w:t>legislaţia</w:t>
              </w:r>
              <w:proofErr w:type="spellEnd"/>
              <w:r w:rsidRPr="00A12F58">
                <w:rPr>
                  <w:rFonts w:asciiTheme="minorHAnsi" w:eastAsia="Calibri" w:hAnsiTheme="minorHAnsi" w:cstheme="minorHAnsi"/>
                  <w:sz w:val="24"/>
                  <w:lang w:val="en-US"/>
                </w:rPr>
                <w:t xml:space="preserve"> </w:t>
              </w:r>
              <w:proofErr w:type="spellStart"/>
              <w:r w:rsidRPr="00A12F58">
                <w:rPr>
                  <w:rFonts w:asciiTheme="minorHAnsi" w:eastAsia="Calibri" w:hAnsiTheme="minorHAnsi" w:cstheme="minorHAnsi"/>
                  <w:sz w:val="24"/>
                  <w:lang w:val="en-US"/>
                </w:rPr>
                <w:t>în</w:t>
              </w:r>
              <w:proofErr w:type="spellEnd"/>
              <w:r w:rsidRPr="00A12F58">
                <w:rPr>
                  <w:rFonts w:asciiTheme="minorHAnsi" w:eastAsia="Calibri" w:hAnsiTheme="minorHAnsi" w:cstheme="minorHAnsi"/>
                  <w:sz w:val="24"/>
                  <w:lang w:val="en-US"/>
                </w:rPr>
                <w:t xml:space="preserve"> </w:t>
              </w:r>
              <w:proofErr w:type="spellStart"/>
              <w:r w:rsidRPr="00A12F58">
                <w:rPr>
                  <w:rFonts w:asciiTheme="minorHAnsi" w:eastAsia="Calibri" w:hAnsiTheme="minorHAnsi" w:cstheme="minorHAnsi"/>
                  <w:sz w:val="24"/>
                  <w:lang w:val="en-US"/>
                </w:rPr>
                <w:t>vigoare</w:t>
              </w:r>
              <w:proofErr w:type="spellEnd"/>
              <w:r w:rsidRPr="00A12F58">
                <w:rPr>
                  <w:rFonts w:asciiTheme="minorHAnsi" w:eastAsia="Calibri" w:hAnsiTheme="minorHAnsi" w:cstheme="minorHAnsi"/>
                  <w:sz w:val="24"/>
                  <w:lang w:val="en-US"/>
                </w:rPr>
                <w:t xml:space="preserve"> </w:t>
              </w:r>
              <w:proofErr w:type="spellStart"/>
              <w:r w:rsidRPr="00A12F58">
                <w:rPr>
                  <w:rFonts w:asciiTheme="minorHAnsi" w:eastAsia="Calibri" w:hAnsiTheme="minorHAnsi" w:cstheme="minorHAnsi"/>
                  <w:sz w:val="24"/>
                  <w:lang w:val="en-US"/>
                </w:rPr>
                <w:t>în</w:t>
              </w:r>
              <w:proofErr w:type="spellEnd"/>
              <w:r w:rsidRPr="00A12F58">
                <w:rPr>
                  <w:rFonts w:asciiTheme="minorHAnsi" w:eastAsia="Calibri" w:hAnsiTheme="minorHAnsi" w:cstheme="minorHAnsi"/>
                  <w:sz w:val="24"/>
                  <w:lang w:val="en-US"/>
                </w:rPr>
                <w:t xml:space="preserve"> </w:t>
              </w:r>
              <w:proofErr w:type="spellStart"/>
              <w:r w:rsidRPr="00A12F58">
                <w:rPr>
                  <w:rFonts w:asciiTheme="minorHAnsi" w:eastAsia="Calibri" w:hAnsiTheme="minorHAnsi" w:cstheme="minorHAnsi"/>
                  <w:sz w:val="24"/>
                  <w:lang w:val="en-US"/>
                </w:rPr>
                <w:t>România</w:t>
              </w:r>
              <w:proofErr w:type="spellEnd"/>
              <w:r w:rsidRPr="00A12F58">
                <w:rPr>
                  <w:rFonts w:asciiTheme="minorHAnsi" w:eastAsia="Calibri" w:hAnsiTheme="minorHAnsi" w:cstheme="minorHAnsi"/>
                  <w:sz w:val="24"/>
                  <w:lang w:val="en-US"/>
                </w:rPr>
                <w:t>;</w:t>
              </w:r>
            </w:ins>
          </w:p>
          <w:p w14:paraId="08789832" w14:textId="77777777" w:rsidR="00A12F58" w:rsidRPr="00A12F58" w:rsidRDefault="00A12F58" w:rsidP="00A12F58">
            <w:pPr>
              <w:pStyle w:val="ListParagraph"/>
              <w:numPr>
                <w:ilvl w:val="0"/>
                <w:numId w:val="49"/>
              </w:numPr>
              <w:spacing w:after="0"/>
              <w:rPr>
                <w:ins w:id="93" w:author="Ramona Petrescu" w:date="2024-03-13T10:15:00Z"/>
                <w:rFonts w:asciiTheme="minorHAnsi" w:hAnsiTheme="minorHAnsi" w:cstheme="minorHAnsi"/>
                <w:szCs w:val="24"/>
              </w:rPr>
            </w:pPr>
            <w:ins w:id="94" w:author="Ramona Petrescu" w:date="2024-03-13T10:15:00Z">
              <w:r w:rsidRPr="00A12F58">
                <w:rPr>
                  <w:rFonts w:asciiTheme="minorHAnsi" w:eastAsia="SimSun" w:hAnsiTheme="minorHAnsi" w:cstheme="minorHAnsi"/>
                  <w:b/>
                  <w:szCs w:val="24"/>
                </w:rPr>
                <w:t xml:space="preserve">Parteneriate </w:t>
              </w:r>
              <w:r w:rsidRPr="00A12F58">
                <w:rPr>
                  <w:rFonts w:asciiTheme="minorHAnsi" w:hAnsiTheme="minorHAnsi" w:cstheme="minorHAnsi"/>
                  <w:szCs w:val="24"/>
                </w:rPr>
                <w:t>între entităţile menţionate mai sus, în cadrul cărora Unităţile administrativ-teritoriale Comuna, deţin calitatea de lider de parteneriat.</w:t>
              </w:r>
            </w:ins>
          </w:p>
          <w:p w14:paraId="3074FC27" w14:textId="3E82A9FA" w:rsidR="00CF3804" w:rsidDel="00A12F58" w:rsidRDefault="00CF3804" w:rsidP="00706852">
            <w:pPr>
              <w:spacing w:before="0" w:after="0"/>
              <w:ind w:left="72"/>
              <w:jc w:val="both"/>
              <w:rPr>
                <w:del w:id="95" w:author="Ramona Petrescu" w:date="2024-03-13T10:15:00Z"/>
                <w:rFonts w:asciiTheme="minorHAnsi" w:hAnsiTheme="minorHAnsi"/>
              </w:rPr>
            </w:pPr>
            <w:del w:id="96" w:author="Ramona Petrescu" w:date="2024-03-13T10:15:00Z">
              <w:r w:rsidRPr="00CF3804" w:rsidDel="00A12F58">
                <w:rPr>
                  <w:rFonts w:asciiTheme="minorHAnsi" w:hAnsiTheme="minorHAnsi"/>
                </w:rPr>
                <w:delText xml:space="preserve">a) Unitate administrativ-teritorială (U.A.T.) </w:delText>
              </w:r>
              <w:r w:rsidR="009C1D57" w:rsidDel="00A12F58">
                <w:rPr>
                  <w:rFonts w:asciiTheme="minorHAnsi" w:hAnsiTheme="minorHAnsi"/>
                </w:rPr>
                <w:delText>oras</w:delText>
              </w:r>
              <w:r w:rsidRPr="00CF3804" w:rsidDel="00A12F58">
                <w:rPr>
                  <w:rFonts w:asciiTheme="minorHAnsi" w:hAnsiTheme="minorHAnsi"/>
                </w:rPr>
                <w:delText xml:space="preserve">, definită conform OUG nr. 57/2019 privind Codul Administrativ, cu modificările şi completările ulterioare; </w:delText>
              </w:r>
            </w:del>
          </w:p>
          <w:p w14:paraId="6435CADD" w14:textId="13CBE70C" w:rsidR="002E6686" w:rsidRPr="00CF3804" w:rsidDel="00A12F58" w:rsidRDefault="002E6686" w:rsidP="002E6686">
            <w:pPr>
              <w:spacing w:before="0" w:after="0"/>
              <w:ind w:left="72"/>
              <w:jc w:val="both"/>
              <w:rPr>
                <w:del w:id="97" w:author="Ramona Petrescu" w:date="2024-03-13T10:15:00Z"/>
                <w:rFonts w:asciiTheme="minorHAnsi" w:hAnsiTheme="minorHAnsi"/>
              </w:rPr>
            </w:pPr>
            <w:del w:id="98" w:author="Ramona Petrescu" w:date="2024-03-13T10:15:00Z">
              <w:r w:rsidRPr="00CF3804" w:rsidDel="00A12F58">
                <w:rPr>
                  <w:rFonts w:asciiTheme="minorHAnsi" w:hAnsiTheme="minorHAnsi"/>
                </w:rPr>
                <w:delText xml:space="preserve">b) Unitatea administrativ-teritorială judeţul (definită prin Ordonanţa de Urgenţă nr. 57 din 3 iulie 2019 privind Codul administrativ, cu modificările și completările ulterioare); </w:delText>
              </w:r>
            </w:del>
          </w:p>
          <w:p w14:paraId="2557A255" w14:textId="39F5032B" w:rsidR="00CF3804" w:rsidRPr="00CF3804" w:rsidDel="00A12F58" w:rsidRDefault="002E6686" w:rsidP="00706852">
            <w:pPr>
              <w:spacing w:before="0" w:after="0"/>
              <w:ind w:left="72"/>
              <w:jc w:val="both"/>
              <w:rPr>
                <w:del w:id="99" w:author="Ramona Petrescu" w:date="2024-03-13T10:15:00Z"/>
                <w:rFonts w:asciiTheme="minorHAnsi" w:hAnsiTheme="minorHAnsi"/>
              </w:rPr>
            </w:pPr>
            <w:del w:id="100" w:author="Ramona Petrescu" w:date="2024-03-13T10:15:00Z">
              <w:r w:rsidDel="00A12F58">
                <w:rPr>
                  <w:rFonts w:asciiTheme="minorHAnsi" w:hAnsiTheme="minorHAnsi"/>
                </w:rPr>
                <w:delText>c</w:delText>
              </w:r>
              <w:r w:rsidR="00CF3804" w:rsidRPr="00CF3804" w:rsidDel="00A12F58">
                <w:rPr>
                  <w:rFonts w:asciiTheme="minorHAnsi" w:hAnsiTheme="minorHAnsi"/>
                </w:rPr>
                <w:delText xml:space="preserve">) Parteneriate încheiate între U.A.T </w:delText>
              </w:r>
              <w:r w:rsidR="00303059" w:rsidDel="00A12F58">
                <w:rPr>
                  <w:rFonts w:asciiTheme="minorHAnsi" w:hAnsiTheme="minorHAnsi"/>
                </w:rPr>
                <w:delText>oras</w:delText>
              </w:r>
              <w:r w:rsidR="00CF3804" w:rsidRPr="00CF3804" w:rsidDel="00A12F58">
                <w:rPr>
                  <w:rFonts w:asciiTheme="minorHAnsi" w:hAnsiTheme="minorHAnsi"/>
                </w:rPr>
                <w:delText xml:space="preserve">, în calitate de lider de parteneriat şi U.A.T judet/oraș/comuna din componenţa Zonelor Urbane Funcţionale aferente </w:delText>
              </w:r>
              <w:r w:rsidR="00303059" w:rsidDel="00A12F58">
                <w:rPr>
                  <w:rFonts w:asciiTheme="minorHAnsi" w:hAnsiTheme="minorHAnsi"/>
                </w:rPr>
                <w:delText>oraselor</w:delText>
              </w:r>
              <w:r w:rsidR="00CF3804" w:rsidRPr="00CF3804" w:rsidDel="00A12F58">
                <w:rPr>
                  <w:rFonts w:asciiTheme="minorHAnsi" w:hAnsiTheme="minorHAnsi"/>
                </w:rPr>
                <w:delText xml:space="preserve">, în calitate de parteneri, definite conform OUG nr. 57/2019 privind Codul administrativ, cu modificările şi completările ulterioare; </w:delText>
              </w:r>
            </w:del>
          </w:p>
          <w:p w14:paraId="2DFB54B2" w14:textId="7382DF3D" w:rsidR="00CF3804" w:rsidRPr="00CF3804" w:rsidDel="00A12F58" w:rsidRDefault="002E6686" w:rsidP="00706852">
            <w:pPr>
              <w:spacing w:before="0" w:after="0"/>
              <w:ind w:left="72"/>
              <w:jc w:val="both"/>
              <w:rPr>
                <w:del w:id="101" w:author="Ramona Petrescu" w:date="2024-03-13T10:15:00Z"/>
                <w:rFonts w:asciiTheme="minorHAnsi" w:hAnsiTheme="minorHAnsi"/>
              </w:rPr>
            </w:pPr>
            <w:del w:id="102" w:author="Ramona Petrescu" w:date="2024-03-13T10:15:00Z">
              <w:r w:rsidDel="00A12F58">
                <w:rPr>
                  <w:rFonts w:asciiTheme="minorHAnsi" w:hAnsiTheme="minorHAnsi"/>
                </w:rPr>
                <w:delText>d</w:delText>
              </w:r>
              <w:r w:rsidR="00CF3804" w:rsidRPr="00CF3804" w:rsidDel="00A12F58">
                <w:rPr>
                  <w:rFonts w:asciiTheme="minorHAnsi" w:hAnsiTheme="minorHAnsi"/>
                </w:rPr>
                <w:delText xml:space="preserve">) Asociaţiile de dezvoltare intercomunitară, astfel cum sunt definite la art. 5 lit. i) din Ordonanţa de urgenţă a Guvernului nr. 57/2019 privind Codul administrativ, cu modificările şi completările ulterioare, care au în componenţă cel puţin o unitate administrativ-teritorială urbană </w:delText>
              </w:r>
              <w:r w:rsidR="00303059" w:rsidDel="00A12F58">
                <w:rPr>
                  <w:rFonts w:asciiTheme="minorHAnsi" w:hAnsiTheme="minorHAnsi"/>
                </w:rPr>
                <w:delText>oras</w:delText>
              </w:r>
              <w:r w:rsidR="00CF3804" w:rsidRPr="00CF3804" w:rsidDel="00A12F58">
                <w:rPr>
                  <w:rFonts w:asciiTheme="minorHAnsi" w:hAnsiTheme="minorHAnsi"/>
                </w:rPr>
                <w:delText xml:space="preserve">; </w:delText>
              </w:r>
            </w:del>
          </w:p>
          <w:p w14:paraId="1DED04E3" w14:textId="79DD04EA" w:rsidR="00CF3804" w:rsidRPr="00CF3804" w:rsidDel="00A12F58" w:rsidRDefault="002E6686" w:rsidP="00706852">
            <w:pPr>
              <w:spacing w:before="0" w:after="0"/>
              <w:ind w:left="72"/>
              <w:jc w:val="both"/>
              <w:rPr>
                <w:del w:id="103" w:author="Ramona Petrescu" w:date="2024-03-13T10:15:00Z"/>
                <w:rFonts w:asciiTheme="minorHAnsi" w:hAnsiTheme="minorHAnsi"/>
              </w:rPr>
            </w:pPr>
            <w:del w:id="104" w:author="Ramona Petrescu" w:date="2024-03-13T10:15:00Z">
              <w:r w:rsidDel="00A12F58">
                <w:rPr>
                  <w:rFonts w:asciiTheme="minorHAnsi" w:hAnsiTheme="minorHAnsi"/>
                </w:rPr>
                <w:delText>e</w:delText>
              </w:r>
              <w:r w:rsidR="00CF3804" w:rsidRPr="00CF3804" w:rsidDel="00A12F58">
                <w:rPr>
                  <w:rFonts w:asciiTheme="minorHAnsi" w:hAnsiTheme="minorHAnsi"/>
                </w:rPr>
                <w:delText xml:space="preserve">) Zonele metropolitane constituite conform Legii nr. 246/2022 privind zonele metropolitane, precum şi pentru modificarea şi completarea unor acte normative, cu modificările ulterioare; </w:delText>
              </w:r>
            </w:del>
          </w:p>
          <w:p w14:paraId="28E1323C" w14:textId="0C7DCDE6" w:rsidR="00CF3804" w:rsidRPr="00CF3804" w:rsidDel="00A12F58" w:rsidRDefault="002E6686" w:rsidP="00706852">
            <w:pPr>
              <w:spacing w:before="0" w:after="0"/>
              <w:ind w:left="72"/>
              <w:jc w:val="both"/>
              <w:rPr>
                <w:del w:id="105" w:author="Ramona Petrescu" w:date="2024-03-13T10:15:00Z"/>
                <w:rFonts w:asciiTheme="minorHAnsi" w:hAnsiTheme="minorHAnsi"/>
              </w:rPr>
            </w:pPr>
            <w:del w:id="106" w:author="Ramona Petrescu" w:date="2024-03-13T10:15:00Z">
              <w:r w:rsidDel="00A12F58">
                <w:rPr>
                  <w:rFonts w:asciiTheme="minorHAnsi" w:hAnsiTheme="minorHAnsi"/>
                </w:rPr>
                <w:delText>f</w:delText>
              </w:r>
              <w:r w:rsidR="00CF3804" w:rsidRPr="00CF3804" w:rsidDel="00A12F58">
                <w:rPr>
                  <w:rFonts w:asciiTheme="minorHAnsi" w:hAnsiTheme="minorHAnsi"/>
                </w:rPr>
                <w:delText xml:space="preserve">) Unități de cult care au în proprietate sau în administrare clădiri de patrimoniu în zonele de regenerare urbană; </w:delText>
              </w:r>
            </w:del>
          </w:p>
          <w:p w14:paraId="6251035C" w14:textId="5D819F15" w:rsidR="00CF3804" w:rsidRPr="00CF3804" w:rsidDel="00A12F58" w:rsidRDefault="002E6686" w:rsidP="00706852">
            <w:pPr>
              <w:spacing w:before="0" w:after="0"/>
              <w:ind w:left="72"/>
              <w:jc w:val="both"/>
              <w:rPr>
                <w:del w:id="107" w:author="Ramona Petrescu" w:date="2024-03-13T10:15:00Z"/>
                <w:rFonts w:asciiTheme="minorHAnsi" w:hAnsiTheme="minorHAnsi"/>
              </w:rPr>
            </w:pPr>
            <w:del w:id="108" w:author="Ramona Petrescu" w:date="2024-03-13T10:15:00Z">
              <w:r w:rsidDel="00A12F58">
                <w:rPr>
                  <w:rFonts w:asciiTheme="minorHAnsi" w:hAnsiTheme="minorHAnsi"/>
                </w:rPr>
                <w:delText>g</w:delText>
              </w:r>
              <w:r w:rsidR="00CF3804" w:rsidRPr="00CF3804" w:rsidDel="00A12F58">
                <w:rPr>
                  <w:rFonts w:asciiTheme="minorHAnsi" w:hAnsiTheme="minorHAnsi"/>
                </w:rPr>
                <w:delText xml:space="preserve">) Parteneriate între unităţile administrativ-teritoriale prevăzute la lit. a) şi alte entităţi publice care au în proprietate sau în administrare imobile în zonele de regenerare urbană, stabilite pe baza acordului de parteneriat încheiat conform prevederilor capitolului VIII - Proiecte 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 </w:delText>
              </w:r>
            </w:del>
          </w:p>
          <w:p w14:paraId="3F21DD3A" w14:textId="7083CCD3" w:rsidR="002036E6" w:rsidRPr="00703F35" w:rsidRDefault="002E6686" w:rsidP="00706852">
            <w:pPr>
              <w:spacing w:before="0" w:after="0"/>
              <w:ind w:left="72"/>
              <w:jc w:val="both"/>
              <w:rPr>
                <w:rFonts w:asciiTheme="minorHAnsi" w:hAnsiTheme="minorHAnsi"/>
              </w:rPr>
            </w:pPr>
            <w:del w:id="109" w:author="Ramona Petrescu" w:date="2024-03-13T10:15:00Z">
              <w:r w:rsidDel="00A12F58">
                <w:rPr>
                  <w:rFonts w:asciiTheme="minorHAnsi" w:hAnsiTheme="minorHAnsi"/>
                </w:rPr>
                <w:delText>h</w:delText>
              </w:r>
              <w:r w:rsidR="00CF3804" w:rsidRPr="00CF3804" w:rsidDel="00A12F58">
                <w:rPr>
                  <w:rFonts w:asciiTheme="minorHAnsi" w:hAnsiTheme="minorHAnsi"/>
                </w:rPr>
                <w:delText>) Parteneriate între unităţile administrativ-teritoriale prevăzute la lit. a) şi unități de cult care au în proprietate sau în administrare clădiri de patrimoniu în zonele de regenerare urbană, stabilite pe baza acordului de parteneriat încheiat conform prevederilor capitolului VIII - Proiecte 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delText>
              </w:r>
              <w:commentRangeEnd w:id="80"/>
              <w:r w:rsidR="004F228E" w:rsidDel="00A12F58">
                <w:rPr>
                  <w:rStyle w:val="CommentReference"/>
                </w:rPr>
                <w:commentReference w:id="80"/>
              </w:r>
            </w:del>
          </w:p>
        </w:tc>
        <w:tc>
          <w:tcPr>
            <w:tcW w:w="479" w:type="dxa"/>
          </w:tcPr>
          <w:p w14:paraId="1130D7FF" w14:textId="77777777" w:rsidR="00A9198D" w:rsidRPr="00703F35" w:rsidRDefault="00A9198D" w:rsidP="00706852">
            <w:pPr>
              <w:pStyle w:val="Footer"/>
              <w:spacing w:before="0" w:after="0"/>
              <w:jc w:val="center"/>
              <w:rPr>
                <w:rFonts w:asciiTheme="minorHAnsi" w:hAnsiTheme="minorHAnsi"/>
                <w:highlight w:val="green"/>
                <w:lang w:val="it-IT"/>
              </w:rPr>
            </w:pPr>
          </w:p>
        </w:tc>
        <w:tc>
          <w:tcPr>
            <w:tcW w:w="484" w:type="dxa"/>
          </w:tcPr>
          <w:p w14:paraId="19DB0C3C" w14:textId="77777777" w:rsidR="00A9198D" w:rsidRPr="00703F35" w:rsidRDefault="00A9198D" w:rsidP="00706852">
            <w:pPr>
              <w:pStyle w:val="Footer"/>
              <w:spacing w:before="0" w:after="0"/>
              <w:rPr>
                <w:rFonts w:asciiTheme="minorHAnsi" w:hAnsiTheme="minorHAnsi"/>
                <w:highlight w:val="green"/>
                <w:lang w:val="it-IT"/>
              </w:rPr>
            </w:pPr>
          </w:p>
        </w:tc>
        <w:tc>
          <w:tcPr>
            <w:tcW w:w="708" w:type="dxa"/>
          </w:tcPr>
          <w:p w14:paraId="03710EED" w14:textId="77777777" w:rsidR="00A9198D" w:rsidRPr="00703F35" w:rsidRDefault="00A9198D" w:rsidP="00706852">
            <w:pPr>
              <w:pStyle w:val="Footer"/>
              <w:spacing w:before="0" w:after="0"/>
              <w:rPr>
                <w:rFonts w:asciiTheme="minorHAnsi" w:hAnsiTheme="minorHAnsi"/>
                <w:highlight w:val="green"/>
                <w:lang w:val="it-IT"/>
              </w:rPr>
            </w:pPr>
          </w:p>
        </w:tc>
        <w:tc>
          <w:tcPr>
            <w:tcW w:w="730" w:type="dxa"/>
          </w:tcPr>
          <w:p w14:paraId="23564542" w14:textId="77777777" w:rsidR="00A9198D" w:rsidRPr="00703F35" w:rsidRDefault="00A9198D" w:rsidP="00706852">
            <w:pPr>
              <w:pStyle w:val="Footer"/>
              <w:spacing w:before="0" w:after="0"/>
              <w:rPr>
                <w:rFonts w:asciiTheme="minorHAnsi" w:hAnsiTheme="minorHAnsi"/>
                <w:highlight w:val="green"/>
                <w:lang w:val="it-IT"/>
              </w:rPr>
            </w:pPr>
          </w:p>
        </w:tc>
        <w:tc>
          <w:tcPr>
            <w:tcW w:w="562" w:type="dxa"/>
          </w:tcPr>
          <w:p w14:paraId="3FABC06E" w14:textId="77777777" w:rsidR="00A9198D" w:rsidRPr="00703F35" w:rsidRDefault="00A9198D" w:rsidP="00706852">
            <w:pPr>
              <w:pStyle w:val="Footer"/>
              <w:spacing w:before="0" w:after="0"/>
              <w:rPr>
                <w:rFonts w:asciiTheme="minorHAnsi" w:hAnsiTheme="minorHAnsi"/>
                <w:highlight w:val="green"/>
                <w:lang w:val="it-IT"/>
              </w:rPr>
            </w:pPr>
          </w:p>
        </w:tc>
        <w:tc>
          <w:tcPr>
            <w:tcW w:w="590" w:type="dxa"/>
          </w:tcPr>
          <w:p w14:paraId="3B02126E" w14:textId="77777777" w:rsidR="00A9198D" w:rsidRPr="00703F35" w:rsidRDefault="00A9198D" w:rsidP="00706852">
            <w:pPr>
              <w:pStyle w:val="Footer"/>
              <w:spacing w:before="0" w:after="0"/>
              <w:rPr>
                <w:rFonts w:asciiTheme="minorHAnsi" w:hAnsiTheme="minorHAnsi"/>
                <w:highlight w:val="green"/>
                <w:lang w:val="it-IT"/>
              </w:rPr>
            </w:pPr>
          </w:p>
        </w:tc>
        <w:tc>
          <w:tcPr>
            <w:tcW w:w="702" w:type="dxa"/>
          </w:tcPr>
          <w:p w14:paraId="5989D0F7" w14:textId="77777777" w:rsidR="00A9198D" w:rsidRPr="00703F35" w:rsidRDefault="00A9198D" w:rsidP="00706852">
            <w:pPr>
              <w:pStyle w:val="Footer"/>
              <w:spacing w:before="0" w:after="0"/>
              <w:rPr>
                <w:rFonts w:asciiTheme="minorHAnsi" w:hAnsiTheme="minorHAnsi"/>
                <w:highlight w:val="green"/>
                <w:lang w:val="it-IT"/>
              </w:rPr>
            </w:pPr>
          </w:p>
        </w:tc>
        <w:tc>
          <w:tcPr>
            <w:tcW w:w="840" w:type="dxa"/>
          </w:tcPr>
          <w:p w14:paraId="172266C1" w14:textId="77777777" w:rsidR="00A9198D" w:rsidRPr="00703F35" w:rsidRDefault="00A9198D" w:rsidP="00706852">
            <w:pPr>
              <w:pStyle w:val="Footer"/>
              <w:spacing w:before="0" w:after="0"/>
              <w:rPr>
                <w:rFonts w:asciiTheme="minorHAnsi" w:hAnsiTheme="minorHAnsi"/>
                <w:highlight w:val="green"/>
                <w:lang w:val="it-IT"/>
              </w:rPr>
            </w:pPr>
          </w:p>
        </w:tc>
      </w:tr>
      <w:tr w:rsidR="008A070D" w:rsidRPr="00703F35" w14:paraId="5FA06022" w14:textId="77777777" w:rsidTr="003E3D11">
        <w:trPr>
          <w:trHeight w:val="20"/>
          <w:tblHeader/>
        </w:trPr>
        <w:tc>
          <w:tcPr>
            <w:tcW w:w="10101" w:type="dxa"/>
            <w:gridSpan w:val="3"/>
          </w:tcPr>
          <w:p w14:paraId="1ACB07C9" w14:textId="15730736" w:rsidR="00817DAF" w:rsidRPr="00703F35" w:rsidRDefault="00CF3804" w:rsidP="00706852">
            <w:pPr>
              <w:spacing w:before="0" w:after="0"/>
              <w:ind w:left="360"/>
              <w:jc w:val="both"/>
              <w:rPr>
                <w:rFonts w:asciiTheme="minorHAnsi" w:hAnsiTheme="minorHAnsi"/>
                <w:szCs w:val="22"/>
                <w:lang w:val="it-IT"/>
              </w:rPr>
            </w:pPr>
            <w:r w:rsidRPr="00CF3804">
              <w:rPr>
                <w:rFonts w:asciiTheme="minorHAnsi" w:hAnsiTheme="minorHAnsi"/>
                <w:b/>
                <w:i/>
                <w:szCs w:val="22"/>
                <w:lang w:val="it-IT"/>
              </w:rPr>
              <w:tab/>
              <w:t>Solicitantul şi/sau reprezentantul său legal, inclusiv partenerul şi/sau reprezentantul său legal, dacă este cazul, NU se încadrează în niciuna din situaţiile de excludere prezentate în Declaraţia Unica</w:t>
            </w:r>
          </w:p>
        </w:tc>
        <w:tc>
          <w:tcPr>
            <w:tcW w:w="479" w:type="dxa"/>
          </w:tcPr>
          <w:p w14:paraId="79F67492" w14:textId="77777777" w:rsidR="00A9198D" w:rsidRPr="00703F35" w:rsidRDefault="00A9198D" w:rsidP="00706852">
            <w:pPr>
              <w:pStyle w:val="Footer"/>
              <w:spacing w:before="0" w:after="0"/>
              <w:jc w:val="center"/>
              <w:rPr>
                <w:rFonts w:asciiTheme="minorHAnsi" w:hAnsiTheme="minorHAnsi"/>
                <w:highlight w:val="green"/>
                <w:lang w:val="it-IT"/>
              </w:rPr>
            </w:pPr>
          </w:p>
        </w:tc>
        <w:tc>
          <w:tcPr>
            <w:tcW w:w="484" w:type="dxa"/>
          </w:tcPr>
          <w:p w14:paraId="7EE2FAF9" w14:textId="77777777" w:rsidR="00A9198D" w:rsidRPr="00703F35" w:rsidRDefault="00A9198D" w:rsidP="00706852">
            <w:pPr>
              <w:pStyle w:val="Footer"/>
              <w:spacing w:before="0" w:after="0"/>
              <w:rPr>
                <w:rFonts w:asciiTheme="minorHAnsi" w:hAnsiTheme="minorHAnsi"/>
                <w:highlight w:val="green"/>
                <w:lang w:val="it-IT"/>
              </w:rPr>
            </w:pPr>
          </w:p>
        </w:tc>
        <w:tc>
          <w:tcPr>
            <w:tcW w:w="708" w:type="dxa"/>
          </w:tcPr>
          <w:p w14:paraId="64C31F10" w14:textId="77777777" w:rsidR="00A9198D" w:rsidRPr="00703F35" w:rsidRDefault="00A9198D" w:rsidP="00706852">
            <w:pPr>
              <w:pStyle w:val="Footer"/>
              <w:spacing w:before="0" w:after="0"/>
              <w:rPr>
                <w:rFonts w:asciiTheme="minorHAnsi" w:hAnsiTheme="minorHAnsi"/>
                <w:highlight w:val="green"/>
                <w:lang w:val="it-IT"/>
              </w:rPr>
            </w:pPr>
          </w:p>
        </w:tc>
        <w:tc>
          <w:tcPr>
            <w:tcW w:w="730" w:type="dxa"/>
          </w:tcPr>
          <w:p w14:paraId="2C8B855A" w14:textId="77777777" w:rsidR="00A9198D" w:rsidRPr="00703F35" w:rsidRDefault="00A9198D" w:rsidP="00706852">
            <w:pPr>
              <w:pStyle w:val="Footer"/>
              <w:spacing w:before="0" w:after="0"/>
              <w:rPr>
                <w:rFonts w:asciiTheme="minorHAnsi" w:hAnsiTheme="minorHAnsi"/>
                <w:highlight w:val="green"/>
                <w:lang w:val="it-IT"/>
              </w:rPr>
            </w:pPr>
          </w:p>
        </w:tc>
        <w:tc>
          <w:tcPr>
            <w:tcW w:w="562" w:type="dxa"/>
          </w:tcPr>
          <w:p w14:paraId="7F878DAE" w14:textId="77777777" w:rsidR="00A9198D" w:rsidRPr="00703F35" w:rsidRDefault="00A9198D" w:rsidP="00706852">
            <w:pPr>
              <w:pStyle w:val="Footer"/>
              <w:spacing w:before="0" w:after="0"/>
              <w:rPr>
                <w:rFonts w:asciiTheme="minorHAnsi" w:hAnsiTheme="minorHAnsi"/>
                <w:highlight w:val="green"/>
                <w:lang w:val="it-IT"/>
              </w:rPr>
            </w:pPr>
          </w:p>
        </w:tc>
        <w:tc>
          <w:tcPr>
            <w:tcW w:w="590" w:type="dxa"/>
          </w:tcPr>
          <w:p w14:paraId="0E535110" w14:textId="77777777" w:rsidR="00A9198D" w:rsidRPr="00703F35" w:rsidRDefault="00A9198D" w:rsidP="00706852">
            <w:pPr>
              <w:pStyle w:val="Footer"/>
              <w:spacing w:before="0" w:after="0"/>
              <w:rPr>
                <w:rFonts w:asciiTheme="minorHAnsi" w:hAnsiTheme="minorHAnsi"/>
                <w:highlight w:val="green"/>
                <w:lang w:val="it-IT"/>
              </w:rPr>
            </w:pPr>
          </w:p>
        </w:tc>
        <w:tc>
          <w:tcPr>
            <w:tcW w:w="702" w:type="dxa"/>
          </w:tcPr>
          <w:p w14:paraId="2D59883D" w14:textId="77777777" w:rsidR="00A9198D" w:rsidRPr="00703F35" w:rsidRDefault="00A9198D" w:rsidP="00706852">
            <w:pPr>
              <w:pStyle w:val="Footer"/>
              <w:spacing w:before="0" w:after="0"/>
              <w:rPr>
                <w:rFonts w:asciiTheme="minorHAnsi" w:hAnsiTheme="minorHAnsi"/>
                <w:highlight w:val="green"/>
                <w:lang w:val="it-IT"/>
              </w:rPr>
            </w:pPr>
          </w:p>
        </w:tc>
        <w:tc>
          <w:tcPr>
            <w:tcW w:w="840" w:type="dxa"/>
          </w:tcPr>
          <w:p w14:paraId="5ECC5331" w14:textId="77777777" w:rsidR="00A9198D" w:rsidRPr="00703F35" w:rsidRDefault="00A9198D" w:rsidP="00706852">
            <w:pPr>
              <w:pStyle w:val="Footer"/>
              <w:spacing w:before="0" w:after="0"/>
              <w:rPr>
                <w:rFonts w:asciiTheme="minorHAnsi" w:hAnsiTheme="minorHAnsi"/>
                <w:highlight w:val="green"/>
                <w:lang w:val="it-IT"/>
              </w:rPr>
            </w:pPr>
          </w:p>
        </w:tc>
      </w:tr>
      <w:tr w:rsidR="008A070D" w:rsidRPr="005150AA" w14:paraId="05C505EC" w14:textId="77777777" w:rsidTr="00706852">
        <w:trPr>
          <w:trHeight w:val="20"/>
          <w:tblHeader/>
        </w:trPr>
        <w:tc>
          <w:tcPr>
            <w:tcW w:w="15196" w:type="dxa"/>
            <w:gridSpan w:val="11"/>
            <w:shd w:val="clear" w:color="auto" w:fill="FFC000"/>
          </w:tcPr>
          <w:p w14:paraId="45E88F0F" w14:textId="745A7E8F" w:rsidR="00A9198D" w:rsidRPr="00703F35" w:rsidRDefault="00190493" w:rsidP="00706852">
            <w:pPr>
              <w:pStyle w:val="Footer"/>
              <w:spacing w:before="0" w:after="0"/>
              <w:rPr>
                <w:rFonts w:asciiTheme="minorHAnsi" w:hAnsiTheme="minorHAnsi"/>
                <w:lang w:val="it-IT"/>
              </w:rPr>
            </w:pPr>
            <w:r w:rsidRPr="00703F35">
              <w:rPr>
                <w:rFonts w:asciiTheme="minorHAnsi" w:hAnsiTheme="minorHAnsi"/>
                <w:b/>
                <w:lang w:val="it-IT"/>
              </w:rPr>
              <w:t xml:space="preserve">B. </w:t>
            </w:r>
            <w:r w:rsidR="00703F35">
              <w:t xml:space="preserve"> </w:t>
            </w:r>
            <w:r w:rsidR="00703F35" w:rsidRPr="00703F35">
              <w:rPr>
                <w:rFonts w:asciiTheme="minorHAnsi" w:hAnsiTheme="minorHAnsi"/>
                <w:b/>
                <w:lang w:val="it-IT"/>
              </w:rPr>
              <w:t>DREPTURI ASUPRA IMOBILELOR CE FAC OBIECTUL PROIECTULUI</w:t>
            </w:r>
          </w:p>
        </w:tc>
      </w:tr>
      <w:tr w:rsidR="008A070D" w:rsidRPr="005150AA" w14:paraId="2138EFDE" w14:textId="77777777" w:rsidTr="003E3D11">
        <w:trPr>
          <w:trHeight w:val="20"/>
          <w:tblHeader/>
        </w:trPr>
        <w:tc>
          <w:tcPr>
            <w:tcW w:w="10101" w:type="dxa"/>
            <w:gridSpan w:val="3"/>
          </w:tcPr>
          <w:p w14:paraId="2AD23F9F" w14:textId="77777777" w:rsidR="00CF3804" w:rsidRPr="008C7515" w:rsidRDefault="00CF3804" w:rsidP="00706852">
            <w:pPr>
              <w:spacing w:before="0" w:after="0"/>
              <w:ind w:left="502"/>
              <w:rPr>
                <w:rFonts w:asciiTheme="minorHAnsi" w:hAnsiTheme="minorHAnsi"/>
                <w:b/>
                <w:szCs w:val="20"/>
              </w:rPr>
            </w:pPr>
            <w:bookmarkStart w:id="110" w:name="_Hlk132102514"/>
            <w:r w:rsidRPr="008C7515">
              <w:rPr>
                <w:rFonts w:asciiTheme="minorHAnsi" w:hAnsiTheme="minorHAnsi"/>
                <w:b/>
                <w:bCs/>
                <w:szCs w:val="20"/>
              </w:rPr>
              <w:t xml:space="preserve">Drepturi ale solicitantului asupra imobilelor ce fac obiectul proiectului la data depunerii cererii de finanţare, în etapa de contractare sau implementare şi pe o perioadă de minim 5 ani de la data plății finale, pentru care poate </w:t>
            </w:r>
            <w:r w:rsidRPr="008C7515">
              <w:rPr>
                <w:rFonts w:asciiTheme="minorHAnsi" w:hAnsiTheme="minorHAnsi"/>
                <w:b/>
                <w:bCs/>
                <w:szCs w:val="20"/>
              </w:rPr>
              <w:lastRenderedPageBreak/>
              <w:t>fi acordat dreptul de execuţie a lucrărilor de construcţii, în conformitate cu legislaţia în vigoare, la data emiterii Autorizaţiei de construire</w:t>
            </w:r>
          </w:p>
          <w:bookmarkEnd w:id="110"/>
          <w:p w14:paraId="5EDF8DC0" w14:textId="77777777" w:rsidR="00CF3804" w:rsidRPr="00CF3804" w:rsidRDefault="00CF3804" w:rsidP="00706852">
            <w:pPr>
              <w:spacing w:before="0" w:after="0"/>
              <w:ind w:left="360"/>
              <w:rPr>
                <w:rFonts w:asciiTheme="minorHAnsi" w:hAnsiTheme="minorHAnsi"/>
                <w:bCs/>
                <w:szCs w:val="20"/>
              </w:rPr>
            </w:pPr>
          </w:p>
          <w:p w14:paraId="414DFA88" w14:textId="77777777" w:rsidR="00CF3804" w:rsidRPr="00CF3804" w:rsidRDefault="00CF3804" w:rsidP="00706852">
            <w:pPr>
              <w:spacing w:before="0" w:after="0"/>
              <w:ind w:left="360"/>
              <w:rPr>
                <w:rFonts w:asciiTheme="minorHAnsi" w:hAnsiTheme="minorHAnsi"/>
                <w:szCs w:val="20"/>
              </w:rPr>
            </w:pPr>
            <w:r w:rsidRPr="00CF3804">
              <w:rPr>
                <w:rFonts w:asciiTheme="minorHAnsi" w:hAnsiTheme="minorHAnsi"/>
                <w:szCs w:val="20"/>
              </w:rPr>
              <w:t>Solicitanţii eligibili trebuie să demonstreze, că deţin, după caz, următoarele drepturi asupra imobilelor ce fac obiectul proiectului:</w:t>
            </w:r>
          </w:p>
          <w:p w14:paraId="67910FF1" w14:textId="77777777" w:rsidR="00CF3804" w:rsidRPr="00CF3804" w:rsidRDefault="00CF3804" w:rsidP="00706852">
            <w:pPr>
              <w:numPr>
                <w:ilvl w:val="0"/>
                <w:numId w:val="41"/>
              </w:numPr>
              <w:spacing w:before="0" w:after="0"/>
              <w:rPr>
                <w:rFonts w:asciiTheme="minorHAnsi" w:hAnsiTheme="minorHAnsi"/>
                <w:szCs w:val="20"/>
              </w:rPr>
            </w:pPr>
            <w:r w:rsidRPr="00CF3804">
              <w:rPr>
                <w:rFonts w:asciiTheme="minorHAnsi" w:hAnsiTheme="minorHAnsi"/>
                <w:szCs w:val="20"/>
              </w:rPr>
              <w:t xml:space="preserve">Dreptul de proprietate publică; </w:t>
            </w:r>
          </w:p>
          <w:p w14:paraId="431D76E7" w14:textId="77777777" w:rsidR="00CF3804" w:rsidRPr="00CF3804" w:rsidRDefault="00CF3804" w:rsidP="00706852">
            <w:pPr>
              <w:numPr>
                <w:ilvl w:val="0"/>
                <w:numId w:val="41"/>
              </w:numPr>
              <w:spacing w:before="0" w:after="0"/>
              <w:rPr>
                <w:rFonts w:asciiTheme="minorHAnsi" w:hAnsiTheme="minorHAnsi"/>
                <w:szCs w:val="20"/>
              </w:rPr>
            </w:pPr>
            <w:r w:rsidRPr="00CF3804">
              <w:rPr>
                <w:rFonts w:asciiTheme="minorHAnsi" w:hAnsiTheme="minorHAnsi"/>
                <w:szCs w:val="20"/>
              </w:rPr>
              <w:t xml:space="preserve">Dreptul de administrare; </w:t>
            </w:r>
          </w:p>
          <w:p w14:paraId="5C675A67" w14:textId="77777777" w:rsidR="00CF3804" w:rsidRPr="00CF3804" w:rsidRDefault="00CF3804" w:rsidP="00706852">
            <w:pPr>
              <w:numPr>
                <w:ilvl w:val="0"/>
                <w:numId w:val="41"/>
              </w:numPr>
              <w:spacing w:before="0" w:after="0"/>
              <w:rPr>
                <w:rFonts w:asciiTheme="minorHAnsi" w:hAnsiTheme="minorHAnsi"/>
                <w:szCs w:val="20"/>
              </w:rPr>
            </w:pPr>
            <w:r w:rsidRPr="00CF3804">
              <w:rPr>
                <w:rFonts w:asciiTheme="minorHAnsi" w:hAnsiTheme="minorHAnsi"/>
                <w:szCs w:val="20"/>
              </w:rPr>
              <w:t xml:space="preserve">Dreptul de concesiune; </w:t>
            </w:r>
          </w:p>
          <w:p w14:paraId="0403FD22" w14:textId="77777777" w:rsidR="00CF3804" w:rsidRPr="00CF3804" w:rsidRDefault="00CF3804" w:rsidP="00706852">
            <w:pPr>
              <w:numPr>
                <w:ilvl w:val="0"/>
                <w:numId w:val="41"/>
              </w:numPr>
              <w:spacing w:before="0" w:after="0"/>
              <w:rPr>
                <w:rFonts w:asciiTheme="minorHAnsi" w:hAnsiTheme="minorHAnsi"/>
                <w:szCs w:val="20"/>
              </w:rPr>
            </w:pPr>
            <w:r w:rsidRPr="00CF3804">
              <w:rPr>
                <w:rFonts w:asciiTheme="minorHAnsi" w:hAnsiTheme="minorHAnsi"/>
                <w:szCs w:val="20"/>
              </w:rPr>
              <w:t xml:space="preserve">Dreptul de superficie; </w:t>
            </w:r>
          </w:p>
          <w:p w14:paraId="560017F3" w14:textId="2812C16B" w:rsidR="00817DAF" w:rsidRPr="00703F35" w:rsidRDefault="00CF3804" w:rsidP="00706852">
            <w:pPr>
              <w:spacing w:after="0"/>
              <w:jc w:val="both"/>
              <w:rPr>
                <w:rFonts w:asciiTheme="minorHAnsi" w:hAnsiTheme="minorHAnsi" w:cstheme="minorHAnsi"/>
              </w:rPr>
            </w:pPr>
            <w:r w:rsidRPr="00CF3804">
              <w:rPr>
                <w:rFonts w:asciiTheme="minorHAnsi" w:hAnsiTheme="minorHAnsi"/>
                <w:szCs w:val="20"/>
              </w:rPr>
              <w:t xml:space="preserve">Dreptul de folosință gratuită, pentru acele situații în care unitatea administrativă teritorială, inclusiv partenerii, nu au posibilitatea obținerii dreptului de proprietate sau de administrare/superficie, după caz. Conform prevederilor art. 25 alin. (7) din Legea apelor nr. 107/1996, cu modificările și completările ulterioare, prin derogare de la prevederile art. 1 alin. (1) din Legea nr. 50/1991 privind autorizarea executării lucrărilor de construcţii, republicată, cu modificările şi completările ulterioare, pentru executarea lucrărilor de construcţii de utilitate publică şi de interes naţional, </w:t>
            </w:r>
            <w:r w:rsidRPr="00CF3804">
              <w:rPr>
                <w:rFonts w:asciiTheme="minorHAnsi" w:hAnsiTheme="minorHAnsi"/>
                <w:bCs/>
                <w:szCs w:val="20"/>
              </w:rPr>
              <w:t>judeţean</w:t>
            </w:r>
            <w:r w:rsidRPr="00CF3804">
              <w:rPr>
                <w:rFonts w:asciiTheme="minorHAnsi" w:hAnsiTheme="minorHAnsi"/>
                <w:szCs w:val="20"/>
              </w:rPr>
              <w:t xml:space="preserve"> sau local, titularul poate dobândi un drept de creanţă asupra terenului din domeniul public, pentru şi pe timpul realizării lucrărilor, în baza unui protocol încheiat cu administratorul acestuia (ANAR, prin ABA).</w:t>
            </w:r>
          </w:p>
        </w:tc>
        <w:tc>
          <w:tcPr>
            <w:tcW w:w="479" w:type="dxa"/>
          </w:tcPr>
          <w:p w14:paraId="5CA39B85" w14:textId="77777777" w:rsidR="00A9198D" w:rsidRPr="005150AA" w:rsidRDefault="00A9198D" w:rsidP="00706852">
            <w:pPr>
              <w:pStyle w:val="Footer"/>
              <w:spacing w:before="0" w:after="0"/>
              <w:jc w:val="center"/>
              <w:rPr>
                <w:rFonts w:asciiTheme="minorHAnsi" w:hAnsiTheme="minorHAnsi"/>
                <w:lang w:val="it-IT"/>
              </w:rPr>
            </w:pPr>
          </w:p>
        </w:tc>
        <w:tc>
          <w:tcPr>
            <w:tcW w:w="484" w:type="dxa"/>
          </w:tcPr>
          <w:p w14:paraId="0B9219C8" w14:textId="77777777" w:rsidR="00A9198D" w:rsidRPr="005150AA" w:rsidRDefault="00A9198D" w:rsidP="00706852">
            <w:pPr>
              <w:pStyle w:val="Footer"/>
              <w:spacing w:before="0" w:after="0"/>
              <w:rPr>
                <w:rFonts w:asciiTheme="minorHAnsi" w:hAnsiTheme="minorHAnsi"/>
                <w:lang w:val="it-IT"/>
              </w:rPr>
            </w:pPr>
          </w:p>
        </w:tc>
        <w:tc>
          <w:tcPr>
            <w:tcW w:w="708" w:type="dxa"/>
          </w:tcPr>
          <w:p w14:paraId="7EF3C6AC" w14:textId="77777777" w:rsidR="00A9198D" w:rsidRPr="005150AA" w:rsidRDefault="00A9198D" w:rsidP="00706852">
            <w:pPr>
              <w:pStyle w:val="Footer"/>
              <w:spacing w:before="0" w:after="0"/>
              <w:rPr>
                <w:rFonts w:asciiTheme="minorHAnsi" w:hAnsiTheme="minorHAnsi"/>
                <w:lang w:val="it-IT"/>
              </w:rPr>
            </w:pPr>
          </w:p>
        </w:tc>
        <w:tc>
          <w:tcPr>
            <w:tcW w:w="730" w:type="dxa"/>
          </w:tcPr>
          <w:p w14:paraId="6919BD73" w14:textId="77777777" w:rsidR="00A9198D" w:rsidRPr="005150AA" w:rsidRDefault="00A9198D" w:rsidP="00706852">
            <w:pPr>
              <w:pStyle w:val="Footer"/>
              <w:spacing w:before="0" w:after="0"/>
              <w:rPr>
                <w:rFonts w:asciiTheme="minorHAnsi" w:hAnsiTheme="minorHAnsi"/>
                <w:lang w:val="it-IT"/>
              </w:rPr>
            </w:pPr>
          </w:p>
        </w:tc>
        <w:tc>
          <w:tcPr>
            <w:tcW w:w="562" w:type="dxa"/>
          </w:tcPr>
          <w:p w14:paraId="1B85E67B" w14:textId="77777777" w:rsidR="00A9198D" w:rsidRPr="005150AA" w:rsidRDefault="00A9198D" w:rsidP="00706852">
            <w:pPr>
              <w:pStyle w:val="Footer"/>
              <w:spacing w:before="0" w:after="0"/>
              <w:rPr>
                <w:rFonts w:asciiTheme="minorHAnsi" w:hAnsiTheme="minorHAnsi"/>
                <w:lang w:val="it-IT"/>
              </w:rPr>
            </w:pPr>
          </w:p>
        </w:tc>
        <w:tc>
          <w:tcPr>
            <w:tcW w:w="590" w:type="dxa"/>
          </w:tcPr>
          <w:p w14:paraId="7AE7C044" w14:textId="77777777" w:rsidR="00A9198D" w:rsidRPr="005150AA" w:rsidRDefault="00A9198D" w:rsidP="00706852">
            <w:pPr>
              <w:pStyle w:val="Footer"/>
              <w:spacing w:before="0" w:after="0"/>
              <w:rPr>
                <w:rFonts w:asciiTheme="minorHAnsi" w:hAnsiTheme="minorHAnsi"/>
                <w:lang w:val="it-IT"/>
              </w:rPr>
            </w:pPr>
          </w:p>
        </w:tc>
        <w:tc>
          <w:tcPr>
            <w:tcW w:w="702" w:type="dxa"/>
          </w:tcPr>
          <w:p w14:paraId="27C7EAC3" w14:textId="77777777" w:rsidR="00A9198D" w:rsidRPr="005150AA" w:rsidRDefault="00A9198D" w:rsidP="00706852">
            <w:pPr>
              <w:pStyle w:val="Footer"/>
              <w:spacing w:before="0" w:after="0"/>
              <w:rPr>
                <w:rFonts w:asciiTheme="minorHAnsi" w:hAnsiTheme="minorHAnsi"/>
                <w:lang w:val="it-IT"/>
              </w:rPr>
            </w:pPr>
          </w:p>
        </w:tc>
        <w:tc>
          <w:tcPr>
            <w:tcW w:w="840" w:type="dxa"/>
          </w:tcPr>
          <w:p w14:paraId="3B8610A2" w14:textId="77777777" w:rsidR="00A9198D" w:rsidRPr="005150AA" w:rsidRDefault="00A9198D" w:rsidP="00706852">
            <w:pPr>
              <w:pStyle w:val="Footer"/>
              <w:spacing w:before="0" w:after="0"/>
              <w:rPr>
                <w:rFonts w:asciiTheme="minorHAnsi" w:hAnsiTheme="minorHAnsi"/>
                <w:lang w:val="it-IT"/>
              </w:rPr>
            </w:pPr>
          </w:p>
        </w:tc>
      </w:tr>
      <w:tr w:rsidR="008A070D" w:rsidRPr="005150AA" w14:paraId="41CAB87C" w14:textId="77777777" w:rsidTr="003E3D11">
        <w:trPr>
          <w:trHeight w:val="20"/>
          <w:tblHeader/>
        </w:trPr>
        <w:tc>
          <w:tcPr>
            <w:tcW w:w="10101" w:type="dxa"/>
            <w:gridSpan w:val="3"/>
            <w:tcBorders>
              <w:bottom w:val="single" w:sz="4" w:space="0" w:color="auto"/>
            </w:tcBorders>
          </w:tcPr>
          <w:p w14:paraId="5B3AE785" w14:textId="77777777" w:rsidR="008C7515" w:rsidRPr="001914F1" w:rsidRDefault="008C7515" w:rsidP="00706852">
            <w:pPr>
              <w:spacing w:before="0" w:after="0"/>
              <w:ind w:left="502"/>
              <w:jc w:val="both"/>
              <w:rPr>
                <w:rFonts w:asciiTheme="minorHAnsi" w:hAnsiTheme="minorHAnsi"/>
                <w:b/>
                <w:bCs/>
                <w:szCs w:val="20"/>
              </w:rPr>
            </w:pPr>
            <w:r w:rsidRPr="001914F1">
              <w:rPr>
                <w:rFonts w:asciiTheme="minorHAnsi" w:hAnsiTheme="minorHAnsi"/>
                <w:b/>
                <w:bCs/>
                <w:szCs w:val="20"/>
              </w:rPr>
              <w:t>Solicitantul va face dovada deținerii capacității financiare de a asigura contribuția proprie la valoarea cheltuielilor eligibile, precum și acoperirea cheltuielilor neeligibile ale proiectului si va asigura sustenabilitatea financiara a proiectului</w:t>
            </w:r>
          </w:p>
          <w:p w14:paraId="7DD0C356" w14:textId="77777777" w:rsidR="008C7515" w:rsidRPr="001914F1" w:rsidRDefault="008C7515" w:rsidP="00706852">
            <w:pPr>
              <w:spacing w:before="0" w:after="0"/>
              <w:jc w:val="both"/>
              <w:rPr>
                <w:rFonts w:asciiTheme="minorHAnsi" w:hAnsiTheme="minorHAnsi"/>
                <w:szCs w:val="20"/>
              </w:rPr>
            </w:pPr>
          </w:p>
          <w:p w14:paraId="4CE2BB45" w14:textId="77777777" w:rsidR="008C7515" w:rsidRPr="001914F1" w:rsidRDefault="008C7515" w:rsidP="00706852">
            <w:pPr>
              <w:numPr>
                <w:ilvl w:val="0"/>
                <w:numId w:val="48"/>
              </w:numPr>
              <w:spacing w:before="0" w:after="0"/>
              <w:jc w:val="both"/>
              <w:rPr>
                <w:rFonts w:asciiTheme="minorHAnsi" w:hAnsiTheme="minorHAnsi"/>
                <w:szCs w:val="20"/>
              </w:rPr>
            </w:pPr>
            <w:r w:rsidRPr="001914F1">
              <w:rPr>
                <w:rFonts w:asciiTheme="minorHAnsi" w:hAnsiTheme="minorHAnsi"/>
                <w:szCs w:val="20"/>
              </w:rPr>
              <w:t xml:space="preserve">contribuţia propie la valoarea cheltuielilor eligibile, în conformitate cu prevederile secţiunii </w:t>
            </w:r>
            <w:r w:rsidRPr="001914F1">
              <w:rPr>
                <w:rFonts w:asciiTheme="minorHAnsi" w:hAnsiTheme="minorHAnsi"/>
                <w:i/>
                <w:iCs/>
                <w:szCs w:val="20"/>
              </w:rPr>
              <w:t>5.</w:t>
            </w:r>
            <w:r w:rsidRPr="001914F1">
              <w:rPr>
                <w:rFonts w:asciiTheme="minorHAnsi" w:hAnsiTheme="minorHAnsi"/>
                <w:i/>
                <w:szCs w:val="20"/>
              </w:rPr>
              <w:t>5 Cuantumul cofinanţării acordate</w:t>
            </w:r>
            <w:r w:rsidRPr="001914F1">
              <w:rPr>
                <w:rFonts w:asciiTheme="minorHAnsi" w:hAnsiTheme="minorHAnsi"/>
                <w:szCs w:val="20"/>
              </w:rPr>
              <w:t>;</w:t>
            </w:r>
          </w:p>
          <w:p w14:paraId="313717D0" w14:textId="77777777" w:rsidR="008C7515" w:rsidRPr="001914F1" w:rsidRDefault="008C7515" w:rsidP="00706852">
            <w:pPr>
              <w:numPr>
                <w:ilvl w:val="0"/>
                <w:numId w:val="48"/>
              </w:numPr>
              <w:spacing w:before="0" w:after="0"/>
              <w:jc w:val="both"/>
              <w:rPr>
                <w:rFonts w:asciiTheme="minorHAnsi" w:hAnsiTheme="minorHAnsi"/>
                <w:szCs w:val="20"/>
              </w:rPr>
            </w:pPr>
            <w:r w:rsidRPr="001914F1">
              <w:rPr>
                <w:rFonts w:asciiTheme="minorHAnsi" w:hAnsiTheme="minorHAnsi"/>
                <w:szCs w:val="20"/>
              </w:rPr>
              <w:t>finanţarea cheltuielilor neeligibile ale proiectului, unde este cazul;</w:t>
            </w:r>
          </w:p>
          <w:p w14:paraId="299966EC" w14:textId="77777777" w:rsidR="008C7515" w:rsidRPr="001914F1" w:rsidRDefault="008C7515" w:rsidP="00706852">
            <w:pPr>
              <w:numPr>
                <w:ilvl w:val="0"/>
                <w:numId w:val="48"/>
              </w:numPr>
              <w:spacing w:before="0" w:after="0"/>
              <w:jc w:val="both"/>
              <w:rPr>
                <w:rFonts w:asciiTheme="minorHAnsi" w:hAnsiTheme="minorHAnsi"/>
                <w:szCs w:val="20"/>
              </w:rPr>
            </w:pPr>
            <w:r w:rsidRPr="001914F1">
              <w:rPr>
                <w:rFonts w:asciiTheme="minorHAnsi" w:hAnsiTheme="minorHAnsi"/>
                <w:szCs w:val="20"/>
              </w:rPr>
              <w:t>resursele financiare necesare implementării optime a proiectului în condiţiile rambursării ulterioare a cheltuielilor eligibile din instrumente structurale, respectiv asigurarea altor sume necesare implementării proiectului;</w:t>
            </w:r>
          </w:p>
          <w:p w14:paraId="3A49B0FD" w14:textId="77777777" w:rsidR="00157C86" w:rsidRPr="001914F1" w:rsidRDefault="008C7515" w:rsidP="00706852">
            <w:pPr>
              <w:spacing w:before="0" w:after="0"/>
              <w:jc w:val="both"/>
              <w:rPr>
                <w:rFonts w:asciiTheme="minorHAnsi" w:hAnsiTheme="minorHAnsi"/>
                <w:szCs w:val="20"/>
              </w:rPr>
            </w:pPr>
            <w:r w:rsidRPr="001914F1">
              <w:rPr>
                <w:rFonts w:asciiTheme="minorHAnsi" w:hAnsiTheme="minorHAnsi"/>
                <w:szCs w:val="20"/>
              </w:rPr>
              <w:t>finantarea cheltuielilor de  funcționare și întreținere a investiţiei și a serviciilor asociate necesare, pe perioada de durabilitate a contractului de finanţare</w:t>
            </w:r>
          </w:p>
          <w:p w14:paraId="574654F4" w14:textId="7D0E35D6" w:rsidR="008C7515" w:rsidRPr="001914F1" w:rsidDel="005C238B" w:rsidRDefault="008C7515" w:rsidP="00706852">
            <w:pPr>
              <w:spacing w:before="0" w:after="0"/>
              <w:jc w:val="both"/>
              <w:rPr>
                <w:rFonts w:asciiTheme="minorHAnsi" w:hAnsiTheme="minorHAnsi"/>
                <w:szCs w:val="20"/>
              </w:rPr>
            </w:pPr>
          </w:p>
        </w:tc>
        <w:tc>
          <w:tcPr>
            <w:tcW w:w="479" w:type="dxa"/>
            <w:tcBorders>
              <w:bottom w:val="single" w:sz="4" w:space="0" w:color="auto"/>
            </w:tcBorders>
          </w:tcPr>
          <w:p w14:paraId="40360269" w14:textId="77777777" w:rsidR="00A9198D" w:rsidRPr="005150AA" w:rsidRDefault="00A9198D" w:rsidP="00706852">
            <w:pPr>
              <w:pStyle w:val="Footer"/>
              <w:spacing w:before="0" w:after="0"/>
              <w:jc w:val="center"/>
              <w:rPr>
                <w:rFonts w:asciiTheme="minorHAnsi" w:hAnsiTheme="minorHAnsi"/>
              </w:rPr>
            </w:pPr>
          </w:p>
        </w:tc>
        <w:tc>
          <w:tcPr>
            <w:tcW w:w="484" w:type="dxa"/>
            <w:tcBorders>
              <w:bottom w:val="single" w:sz="4" w:space="0" w:color="auto"/>
            </w:tcBorders>
          </w:tcPr>
          <w:p w14:paraId="730753F4" w14:textId="77777777" w:rsidR="00A9198D" w:rsidRPr="005150AA" w:rsidRDefault="00A9198D" w:rsidP="00706852">
            <w:pPr>
              <w:pStyle w:val="Footer"/>
              <w:spacing w:before="0" w:after="0"/>
              <w:rPr>
                <w:rFonts w:asciiTheme="minorHAnsi" w:hAnsiTheme="minorHAnsi"/>
              </w:rPr>
            </w:pPr>
          </w:p>
        </w:tc>
        <w:tc>
          <w:tcPr>
            <w:tcW w:w="708" w:type="dxa"/>
            <w:tcBorders>
              <w:bottom w:val="single" w:sz="4" w:space="0" w:color="auto"/>
            </w:tcBorders>
          </w:tcPr>
          <w:p w14:paraId="7B2CA15C" w14:textId="77777777" w:rsidR="00A9198D" w:rsidRPr="005150AA" w:rsidRDefault="00A9198D" w:rsidP="00706852">
            <w:pPr>
              <w:pStyle w:val="Footer"/>
              <w:spacing w:before="0" w:after="0"/>
              <w:rPr>
                <w:rFonts w:asciiTheme="minorHAnsi" w:hAnsiTheme="minorHAnsi"/>
              </w:rPr>
            </w:pPr>
          </w:p>
        </w:tc>
        <w:tc>
          <w:tcPr>
            <w:tcW w:w="730" w:type="dxa"/>
            <w:tcBorders>
              <w:bottom w:val="single" w:sz="4" w:space="0" w:color="auto"/>
            </w:tcBorders>
          </w:tcPr>
          <w:p w14:paraId="7A375203" w14:textId="77777777" w:rsidR="00A9198D" w:rsidRPr="005150AA" w:rsidRDefault="00A9198D" w:rsidP="00706852">
            <w:pPr>
              <w:pStyle w:val="Footer"/>
              <w:spacing w:before="0" w:after="0"/>
              <w:rPr>
                <w:rFonts w:asciiTheme="minorHAnsi" w:hAnsiTheme="minorHAnsi"/>
              </w:rPr>
            </w:pPr>
          </w:p>
        </w:tc>
        <w:tc>
          <w:tcPr>
            <w:tcW w:w="562" w:type="dxa"/>
            <w:tcBorders>
              <w:bottom w:val="single" w:sz="4" w:space="0" w:color="auto"/>
            </w:tcBorders>
          </w:tcPr>
          <w:p w14:paraId="37522637" w14:textId="77777777" w:rsidR="00A9198D" w:rsidRPr="005150AA" w:rsidRDefault="00A9198D" w:rsidP="00706852">
            <w:pPr>
              <w:pStyle w:val="Footer"/>
              <w:spacing w:before="0" w:after="0"/>
              <w:rPr>
                <w:rFonts w:asciiTheme="minorHAnsi" w:hAnsiTheme="minorHAnsi"/>
              </w:rPr>
            </w:pPr>
          </w:p>
        </w:tc>
        <w:tc>
          <w:tcPr>
            <w:tcW w:w="590" w:type="dxa"/>
            <w:tcBorders>
              <w:bottom w:val="single" w:sz="4" w:space="0" w:color="auto"/>
            </w:tcBorders>
          </w:tcPr>
          <w:p w14:paraId="6590DFD3" w14:textId="77777777" w:rsidR="00A9198D" w:rsidRPr="005150AA" w:rsidRDefault="00A9198D" w:rsidP="00706852">
            <w:pPr>
              <w:pStyle w:val="Footer"/>
              <w:spacing w:before="0" w:after="0"/>
              <w:rPr>
                <w:rFonts w:asciiTheme="minorHAnsi" w:hAnsiTheme="minorHAnsi"/>
              </w:rPr>
            </w:pPr>
          </w:p>
        </w:tc>
        <w:tc>
          <w:tcPr>
            <w:tcW w:w="702" w:type="dxa"/>
            <w:tcBorders>
              <w:bottom w:val="single" w:sz="4" w:space="0" w:color="auto"/>
            </w:tcBorders>
          </w:tcPr>
          <w:p w14:paraId="01E78550" w14:textId="77777777" w:rsidR="00A9198D" w:rsidRPr="005150AA" w:rsidRDefault="00A9198D" w:rsidP="00706852">
            <w:pPr>
              <w:pStyle w:val="Footer"/>
              <w:spacing w:before="0" w:after="0"/>
              <w:rPr>
                <w:rFonts w:asciiTheme="minorHAnsi" w:hAnsiTheme="minorHAnsi"/>
              </w:rPr>
            </w:pPr>
          </w:p>
        </w:tc>
        <w:tc>
          <w:tcPr>
            <w:tcW w:w="840" w:type="dxa"/>
            <w:tcBorders>
              <w:bottom w:val="single" w:sz="4" w:space="0" w:color="auto"/>
            </w:tcBorders>
          </w:tcPr>
          <w:p w14:paraId="29F1F181" w14:textId="77777777" w:rsidR="00A9198D" w:rsidRPr="005150AA" w:rsidRDefault="00A9198D" w:rsidP="00706852">
            <w:pPr>
              <w:pStyle w:val="Footer"/>
              <w:spacing w:before="0" w:after="0"/>
              <w:rPr>
                <w:rFonts w:asciiTheme="minorHAnsi" w:hAnsiTheme="minorHAnsi"/>
              </w:rPr>
            </w:pPr>
          </w:p>
        </w:tc>
      </w:tr>
      <w:tr w:rsidR="00591CE5" w:rsidRPr="005150AA" w14:paraId="5BF6CF81" w14:textId="77777777" w:rsidTr="003E3D11">
        <w:trPr>
          <w:trHeight w:val="20"/>
          <w:tblHeader/>
        </w:trPr>
        <w:tc>
          <w:tcPr>
            <w:tcW w:w="10101" w:type="dxa"/>
            <w:gridSpan w:val="3"/>
            <w:tcBorders>
              <w:bottom w:val="single" w:sz="4" w:space="0" w:color="auto"/>
            </w:tcBorders>
          </w:tcPr>
          <w:p w14:paraId="2B47777A" w14:textId="77777777" w:rsidR="001914F1" w:rsidRPr="001914F1" w:rsidRDefault="001914F1" w:rsidP="00706852">
            <w:pPr>
              <w:spacing w:before="240" w:after="0"/>
              <w:jc w:val="both"/>
              <w:rPr>
                <w:rFonts w:ascii="Calibri" w:hAnsi="Calibri" w:cs="Calibri"/>
                <w:b/>
                <w:bCs/>
                <w:szCs w:val="20"/>
                <w:lang w:eastAsia="ro-RO"/>
              </w:rPr>
            </w:pPr>
            <w:r w:rsidRPr="001914F1">
              <w:rPr>
                <w:rFonts w:ascii="Calibri" w:hAnsi="Calibri" w:cs="Calibri"/>
                <w:b/>
                <w:bCs/>
                <w:szCs w:val="20"/>
                <w:lang w:eastAsia="ro-RO"/>
              </w:rPr>
              <w:t>Capacitatea operationala a solicitantului si sustenabilitatea investitiei:</w:t>
            </w:r>
          </w:p>
          <w:p w14:paraId="4A47904D" w14:textId="77777777" w:rsidR="001914F1" w:rsidRPr="001914F1" w:rsidRDefault="001914F1" w:rsidP="00706852">
            <w:pPr>
              <w:spacing w:before="240" w:after="0"/>
              <w:jc w:val="both"/>
              <w:rPr>
                <w:rFonts w:ascii="Calibri" w:hAnsi="Calibri" w:cs="Calibri"/>
                <w:szCs w:val="20"/>
                <w:lang w:eastAsia="ro-RO"/>
              </w:rPr>
            </w:pPr>
            <w:r w:rsidRPr="001914F1">
              <w:rPr>
                <w:rFonts w:ascii="Calibri" w:hAnsi="Calibri" w:cs="Calibri"/>
                <w:szCs w:val="20"/>
                <w:lang w:eastAsia="ro-RO"/>
              </w:rPr>
              <w:lastRenderedPageBreak/>
              <w:t>a. Solicitantul dovedeşte capacitatea de a asigura menţinerea, întreţinerea, funcţionarea şi exploatarea investiţiei după încheierea proiectului şi încetarea finanţării nerambursabile.</w:t>
            </w:r>
          </w:p>
          <w:p w14:paraId="3677BFBA" w14:textId="77777777" w:rsidR="001914F1" w:rsidRPr="001914F1" w:rsidRDefault="001914F1" w:rsidP="00706852">
            <w:pPr>
              <w:spacing w:before="240" w:after="0"/>
              <w:jc w:val="both"/>
              <w:rPr>
                <w:rFonts w:ascii="Calibri" w:hAnsi="Calibri" w:cs="Calibri"/>
                <w:szCs w:val="20"/>
                <w:lang w:eastAsia="ro-RO"/>
              </w:rPr>
            </w:pPr>
            <w:r w:rsidRPr="001914F1">
              <w:rPr>
                <w:rFonts w:ascii="Calibri" w:hAnsi="Calibri" w:cs="Calibri"/>
                <w:szCs w:val="20"/>
                <w:lang w:eastAsia="ro-RO"/>
              </w:rPr>
              <w:t>b. Solicitantul se angajeaza sa asigure sustenabilitatea instituţională (structura funcţională destinată managementului), operaţională (planul de mentenanţă cu lucrările specifice) şi financiară a proiectului</w:t>
            </w:r>
          </w:p>
          <w:p w14:paraId="2B030FAC" w14:textId="77777777" w:rsidR="001914F1" w:rsidRPr="001914F1" w:rsidRDefault="001914F1" w:rsidP="00706852">
            <w:pPr>
              <w:spacing w:before="240" w:after="0"/>
              <w:jc w:val="both"/>
              <w:rPr>
                <w:rFonts w:ascii="Calibri" w:hAnsi="Calibri" w:cs="Calibri"/>
                <w:szCs w:val="20"/>
                <w:lang w:eastAsia="ro-RO"/>
              </w:rPr>
            </w:pPr>
            <w:r w:rsidRPr="001914F1">
              <w:rPr>
                <w:rFonts w:ascii="Calibri" w:hAnsi="Calibri" w:cs="Calibri"/>
                <w:szCs w:val="20"/>
                <w:lang w:eastAsia="ro-RO"/>
              </w:rPr>
              <w:t>c. Investitia este sustenabila, proiectiile veniturilor si cheltuielilor sunt realiste, fundamentate pe date corecte si surse verificabile.</w:t>
            </w:r>
          </w:p>
          <w:p w14:paraId="5B125A7E" w14:textId="6BD40EE6" w:rsidR="00591CE5" w:rsidRPr="001914F1" w:rsidRDefault="00591CE5" w:rsidP="00706852">
            <w:pPr>
              <w:spacing w:before="240" w:after="0"/>
              <w:jc w:val="both"/>
              <w:rPr>
                <w:rFonts w:asciiTheme="minorHAnsi" w:hAnsiTheme="minorHAnsi"/>
                <w:b/>
                <w:i/>
                <w:szCs w:val="20"/>
              </w:rPr>
            </w:pPr>
          </w:p>
        </w:tc>
        <w:tc>
          <w:tcPr>
            <w:tcW w:w="479" w:type="dxa"/>
            <w:tcBorders>
              <w:bottom w:val="single" w:sz="4" w:space="0" w:color="auto"/>
            </w:tcBorders>
          </w:tcPr>
          <w:p w14:paraId="6A268224" w14:textId="77777777" w:rsidR="00591CE5" w:rsidRPr="005150AA" w:rsidRDefault="00591CE5" w:rsidP="00706852">
            <w:pPr>
              <w:pStyle w:val="Footer"/>
              <w:spacing w:before="0" w:after="0"/>
              <w:jc w:val="center"/>
              <w:rPr>
                <w:rFonts w:asciiTheme="minorHAnsi" w:hAnsiTheme="minorHAnsi"/>
              </w:rPr>
            </w:pPr>
          </w:p>
        </w:tc>
        <w:tc>
          <w:tcPr>
            <w:tcW w:w="484" w:type="dxa"/>
            <w:tcBorders>
              <w:bottom w:val="single" w:sz="4" w:space="0" w:color="auto"/>
            </w:tcBorders>
          </w:tcPr>
          <w:p w14:paraId="625B8E45" w14:textId="77777777" w:rsidR="00591CE5" w:rsidRPr="005150AA" w:rsidRDefault="00591CE5" w:rsidP="00706852">
            <w:pPr>
              <w:pStyle w:val="Footer"/>
              <w:spacing w:before="0" w:after="0"/>
              <w:rPr>
                <w:rFonts w:asciiTheme="minorHAnsi" w:hAnsiTheme="minorHAnsi"/>
              </w:rPr>
            </w:pPr>
          </w:p>
        </w:tc>
        <w:tc>
          <w:tcPr>
            <w:tcW w:w="708" w:type="dxa"/>
            <w:tcBorders>
              <w:bottom w:val="single" w:sz="4" w:space="0" w:color="auto"/>
            </w:tcBorders>
          </w:tcPr>
          <w:p w14:paraId="6D6DDC2F" w14:textId="77777777" w:rsidR="00591CE5" w:rsidRPr="005150AA" w:rsidRDefault="00591CE5" w:rsidP="00706852">
            <w:pPr>
              <w:pStyle w:val="Footer"/>
              <w:spacing w:before="0" w:after="0"/>
              <w:rPr>
                <w:rFonts w:asciiTheme="minorHAnsi" w:hAnsiTheme="minorHAnsi"/>
              </w:rPr>
            </w:pPr>
          </w:p>
        </w:tc>
        <w:tc>
          <w:tcPr>
            <w:tcW w:w="730" w:type="dxa"/>
            <w:tcBorders>
              <w:bottom w:val="single" w:sz="4" w:space="0" w:color="auto"/>
            </w:tcBorders>
          </w:tcPr>
          <w:p w14:paraId="2AA4DF3A" w14:textId="77777777" w:rsidR="00591CE5" w:rsidRPr="005150AA" w:rsidRDefault="00591CE5" w:rsidP="00706852">
            <w:pPr>
              <w:pStyle w:val="Footer"/>
              <w:spacing w:before="0" w:after="0"/>
              <w:rPr>
                <w:rFonts w:asciiTheme="minorHAnsi" w:hAnsiTheme="minorHAnsi"/>
              </w:rPr>
            </w:pPr>
          </w:p>
        </w:tc>
        <w:tc>
          <w:tcPr>
            <w:tcW w:w="562" w:type="dxa"/>
            <w:tcBorders>
              <w:bottom w:val="single" w:sz="4" w:space="0" w:color="auto"/>
            </w:tcBorders>
          </w:tcPr>
          <w:p w14:paraId="12147A22" w14:textId="77777777" w:rsidR="00591CE5" w:rsidRPr="005150AA" w:rsidRDefault="00591CE5" w:rsidP="00706852">
            <w:pPr>
              <w:pStyle w:val="Footer"/>
              <w:spacing w:before="0" w:after="0"/>
              <w:rPr>
                <w:rFonts w:asciiTheme="minorHAnsi" w:hAnsiTheme="minorHAnsi"/>
              </w:rPr>
            </w:pPr>
          </w:p>
        </w:tc>
        <w:tc>
          <w:tcPr>
            <w:tcW w:w="590" w:type="dxa"/>
            <w:tcBorders>
              <w:bottom w:val="single" w:sz="4" w:space="0" w:color="auto"/>
            </w:tcBorders>
          </w:tcPr>
          <w:p w14:paraId="369E1776" w14:textId="77777777" w:rsidR="00591CE5" w:rsidRPr="005150AA" w:rsidRDefault="00591CE5" w:rsidP="00706852">
            <w:pPr>
              <w:pStyle w:val="Footer"/>
              <w:spacing w:before="0" w:after="0"/>
              <w:rPr>
                <w:rFonts w:asciiTheme="minorHAnsi" w:hAnsiTheme="minorHAnsi"/>
              </w:rPr>
            </w:pPr>
          </w:p>
        </w:tc>
        <w:tc>
          <w:tcPr>
            <w:tcW w:w="702" w:type="dxa"/>
            <w:tcBorders>
              <w:bottom w:val="single" w:sz="4" w:space="0" w:color="auto"/>
            </w:tcBorders>
          </w:tcPr>
          <w:p w14:paraId="69F6CAAE" w14:textId="77777777" w:rsidR="00591CE5" w:rsidRPr="005150AA" w:rsidRDefault="00591CE5" w:rsidP="00706852">
            <w:pPr>
              <w:pStyle w:val="Footer"/>
              <w:spacing w:before="0" w:after="0"/>
              <w:rPr>
                <w:rFonts w:asciiTheme="minorHAnsi" w:hAnsiTheme="minorHAnsi"/>
              </w:rPr>
            </w:pPr>
          </w:p>
        </w:tc>
        <w:tc>
          <w:tcPr>
            <w:tcW w:w="840" w:type="dxa"/>
            <w:tcBorders>
              <w:bottom w:val="single" w:sz="4" w:space="0" w:color="auto"/>
            </w:tcBorders>
          </w:tcPr>
          <w:p w14:paraId="3BCA539F" w14:textId="77777777" w:rsidR="00591CE5" w:rsidRPr="005150AA" w:rsidRDefault="00591CE5" w:rsidP="00706852">
            <w:pPr>
              <w:pStyle w:val="Footer"/>
              <w:spacing w:before="0" w:after="0"/>
              <w:rPr>
                <w:rFonts w:asciiTheme="minorHAnsi" w:hAnsiTheme="minorHAnsi"/>
              </w:rPr>
            </w:pPr>
          </w:p>
        </w:tc>
      </w:tr>
      <w:tr w:rsidR="008A070D" w:rsidRPr="005150AA" w14:paraId="37808034" w14:textId="77777777" w:rsidTr="00706852">
        <w:trPr>
          <w:trHeight w:val="20"/>
          <w:tblHeader/>
        </w:trPr>
        <w:tc>
          <w:tcPr>
            <w:tcW w:w="15196" w:type="dxa"/>
            <w:gridSpan w:val="11"/>
            <w:shd w:val="clear" w:color="auto" w:fill="FFC000"/>
          </w:tcPr>
          <w:p w14:paraId="191436A1" w14:textId="66CAE633" w:rsidR="00A9198D" w:rsidRPr="005150AA" w:rsidRDefault="00190493" w:rsidP="00706852">
            <w:pPr>
              <w:pStyle w:val="Footer"/>
              <w:spacing w:before="0" w:after="0"/>
              <w:rPr>
                <w:rFonts w:asciiTheme="minorHAnsi" w:hAnsiTheme="minorHAnsi"/>
                <w:b/>
                <w:lang w:val="fr-FR"/>
              </w:rPr>
            </w:pPr>
            <w:r w:rsidRPr="005150AA">
              <w:rPr>
                <w:rFonts w:asciiTheme="minorHAnsi" w:hAnsiTheme="minorHAnsi"/>
                <w:b/>
                <w:lang w:val="it-IT"/>
              </w:rPr>
              <w:t xml:space="preserve">C. </w:t>
            </w:r>
            <w:r w:rsidR="00C57DA8" w:rsidRPr="005150AA">
              <w:rPr>
                <w:rFonts w:asciiTheme="minorHAnsi" w:hAnsiTheme="minorHAnsi"/>
                <w:b/>
                <w:lang w:val="it-IT"/>
              </w:rPr>
              <w:t>ELIGIBILITATEA  PROIECTULUI ȘI</w:t>
            </w:r>
            <w:r w:rsidR="00A9198D" w:rsidRPr="005150AA">
              <w:rPr>
                <w:rFonts w:asciiTheme="minorHAnsi" w:hAnsiTheme="minorHAnsi"/>
                <w:b/>
                <w:lang w:val="it-IT"/>
              </w:rPr>
              <w:t xml:space="preserve"> </w:t>
            </w:r>
            <w:r w:rsidR="00C57DA8" w:rsidRPr="005150AA">
              <w:rPr>
                <w:rFonts w:asciiTheme="minorHAnsi" w:hAnsiTheme="minorHAnsi"/>
                <w:b/>
                <w:lang w:val="it-IT"/>
              </w:rPr>
              <w:t xml:space="preserve">A </w:t>
            </w:r>
            <w:r w:rsidR="00A9198D" w:rsidRPr="005150AA">
              <w:rPr>
                <w:rFonts w:asciiTheme="minorHAnsi" w:hAnsiTheme="minorHAnsi"/>
                <w:b/>
                <w:lang w:val="it-IT"/>
              </w:rPr>
              <w:t>ACTIVITA</w:t>
            </w:r>
            <w:r w:rsidR="00A9198D" w:rsidRPr="005150AA">
              <w:rPr>
                <w:rFonts w:asciiTheme="minorHAnsi" w:hAnsiTheme="minorHAnsi"/>
                <w:b/>
              </w:rPr>
              <w:t>ȚI</w:t>
            </w:r>
            <w:r w:rsidR="00A9198D" w:rsidRPr="005150AA">
              <w:rPr>
                <w:rFonts w:asciiTheme="minorHAnsi" w:hAnsiTheme="minorHAnsi"/>
                <w:b/>
                <w:lang w:val="it-IT"/>
              </w:rPr>
              <w:t>LOR</w:t>
            </w:r>
          </w:p>
        </w:tc>
      </w:tr>
      <w:tr w:rsidR="00EC1D11" w:rsidRPr="005150AA" w14:paraId="5C86E917" w14:textId="77777777" w:rsidTr="003E3D11">
        <w:trPr>
          <w:trHeight w:val="20"/>
          <w:tblHeader/>
        </w:trPr>
        <w:tc>
          <w:tcPr>
            <w:tcW w:w="10018" w:type="dxa"/>
            <w:gridSpan w:val="2"/>
            <w:shd w:val="clear" w:color="auto" w:fill="auto"/>
          </w:tcPr>
          <w:p w14:paraId="4812ED4D" w14:textId="77777777" w:rsidR="00EC1D11" w:rsidRDefault="00EC1D11" w:rsidP="00EC1D11">
            <w:pPr>
              <w:spacing w:before="0" w:after="0"/>
              <w:jc w:val="both"/>
              <w:rPr>
                <w:rFonts w:asciiTheme="minorHAnsi" w:hAnsiTheme="minorHAnsi"/>
                <w:szCs w:val="20"/>
              </w:rPr>
            </w:pPr>
            <w:r w:rsidRPr="001D6946">
              <w:rPr>
                <w:rFonts w:asciiTheme="minorHAnsi" w:hAnsiTheme="minorHAnsi"/>
                <w:szCs w:val="20"/>
              </w:rPr>
              <w:t>Activitățile propuse prin proiectele depuse la finanţare vizează exclusiv acţiunile sprijinite/activităţile eligibile din secţiunile 3.6 și 5.2.2.</w:t>
            </w:r>
            <w:r>
              <w:rPr>
                <w:rFonts w:asciiTheme="minorHAnsi" w:hAnsiTheme="minorHAnsi"/>
                <w:szCs w:val="20"/>
              </w:rPr>
              <w:t xml:space="preserve"> din ghidul specific</w:t>
            </w:r>
          </w:p>
          <w:p w14:paraId="19267998" w14:textId="77777777" w:rsidR="00EC1D11" w:rsidRDefault="00EC1D11" w:rsidP="00EC1D11">
            <w:pPr>
              <w:spacing w:before="0" w:after="0"/>
              <w:jc w:val="both"/>
              <w:rPr>
                <w:rFonts w:asciiTheme="minorHAnsi" w:hAnsiTheme="minorHAnsi"/>
                <w:szCs w:val="20"/>
              </w:rPr>
            </w:pPr>
          </w:p>
          <w:p w14:paraId="00C61B19" w14:textId="3C61CAC4" w:rsidR="005501F8" w:rsidRPr="005501F8" w:rsidDel="0011615A" w:rsidRDefault="00EC1D11" w:rsidP="005501F8">
            <w:pPr>
              <w:rPr>
                <w:ins w:id="111" w:author="Ramona Mircea" w:date="2024-03-12T10:46:00Z"/>
                <w:del w:id="112" w:author="Sorin Cosmulescu" w:date="2024-03-15T15:49:00Z"/>
                <w:rFonts w:asciiTheme="minorHAnsi" w:hAnsiTheme="minorHAnsi"/>
                <w:szCs w:val="20"/>
              </w:rPr>
            </w:pPr>
            <w:r w:rsidRPr="00B1578D">
              <w:rPr>
                <w:rFonts w:asciiTheme="minorHAnsi" w:hAnsiTheme="minorHAnsi"/>
                <w:szCs w:val="20"/>
              </w:rPr>
              <w:t xml:space="preserve">Activitățile proiectului sunt în conformitate cu Obiectivul specific </w:t>
            </w:r>
            <w:ins w:id="113" w:author="Ramona Mircea" w:date="2024-03-12T10:46:00Z">
              <w:r w:rsidR="005501F8" w:rsidRPr="005501F8">
                <w:rPr>
                  <w:rFonts w:asciiTheme="minorHAnsi" w:hAnsiTheme="minorHAnsi"/>
                  <w:szCs w:val="20"/>
                </w:rPr>
                <w:t xml:space="preserve">5.2: </w:t>
              </w:r>
              <w:r w:rsidR="005501F8">
                <w:rPr>
                  <w:rFonts w:asciiTheme="minorHAnsi" w:hAnsiTheme="minorHAnsi"/>
                  <w:szCs w:val="20"/>
                </w:rPr>
                <w:t>P</w:t>
              </w:r>
              <w:r w:rsidR="005501F8" w:rsidRPr="005501F8">
                <w:rPr>
                  <w:rFonts w:asciiTheme="minorHAnsi" w:hAnsiTheme="minorHAnsi"/>
                  <w:szCs w:val="20"/>
                </w:rPr>
                <w:t xml:space="preserve">romovarea dezvoltării integrate și incluzive în domeniul social, economic și al mediului, precum și a culturii, a patrimoniului </w:t>
              </w:r>
              <w:commentRangeStart w:id="114"/>
              <w:r w:rsidR="005501F8" w:rsidRPr="005501F8">
                <w:rPr>
                  <w:rFonts w:asciiTheme="minorHAnsi" w:hAnsiTheme="minorHAnsi"/>
                  <w:szCs w:val="20"/>
                </w:rPr>
                <w:t>natural</w:t>
              </w:r>
            </w:ins>
            <w:commentRangeEnd w:id="114"/>
            <w:ins w:id="115" w:author="Ramona Mircea" w:date="2024-03-12T10:47:00Z">
              <w:r w:rsidR="005501F8">
                <w:rPr>
                  <w:rStyle w:val="CommentReference"/>
                </w:rPr>
                <w:commentReference w:id="114"/>
              </w:r>
            </w:ins>
            <w:ins w:id="116" w:author="Ramona Mircea" w:date="2024-03-12T10:46:00Z">
              <w:r w:rsidR="005501F8" w:rsidRPr="005501F8">
                <w:rPr>
                  <w:rFonts w:asciiTheme="minorHAnsi" w:hAnsiTheme="minorHAnsi"/>
                  <w:szCs w:val="20"/>
                </w:rPr>
                <w:t>, a turismului sustenabil și a securității în alte zone decât cele urbane</w:t>
              </w:r>
            </w:ins>
          </w:p>
          <w:p w14:paraId="74136ECB" w14:textId="362811C8" w:rsidR="00EC1D11" w:rsidRPr="005501F8" w:rsidDel="0011615A" w:rsidRDefault="00EC1D11" w:rsidP="00EC1D11">
            <w:pPr>
              <w:spacing w:before="0" w:after="0"/>
              <w:jc w:val="both"/>
              <w:rPr>
                <w:del w:id="117" w:author="Sorin Cosmulescu" w:date="2024-03-15T15:49:00Z"/>
                <w:rFonts w:asciiTheme="minorHAnsi" w:hAnsiTheme="minorHAnsi"/>
                <w:strike/>
                <w:color w:val="FF0000"/>
                <w:szCs w:val="20"/>
                <w:rPrChange w:id="118" w:author="Ramona Mircea" w:date="2024-03-12T10:46:00Z">
                  <w:rPr>
                    <w:del w:id="119" w:author="Sorin Cosmulescu" w:date="2024-03-15T15:49:00Z"/>
                    <w:rFonts w:asciiTheme="minorHAnsi" w:hAnsiTheme="minorHAnsi"/>
                    <w:szCs w:val="20"/>
                  </w:rPr>
                </w:rPrChange>
              </w:rPr>
            </w:pPr>
            <w:del w:id="120" w:author="Sorin Cosmulescu" w:date="2024-03-15T15:49:00Z">
              <w:r w:rsidRPr="005501F8" w:rsidDel="0011615A">
                <w:rPr>
                  <w:rFonts w:asciiTheme="minorHAnsi" w:hAnsiTheme="minorHAnsi"/>
                  <w:strike/>
                  <w:color w:val="FF0000"/>
                  <w:szCs w:val="20"/>
                  <w:rPrChange w:id="121" w:author="Ramona Mircea" w:date="2024-03-12T10:46:00Z">
                    <w:rPr>
                      <w:rFonts w:asciiTheme="minorHAnsi" w:hAnsiTheme="minorHAnsi"/>
                      <w:szCs w:val="20"/>
                    </w:rPr>
                  </w:rPrChange>
                </w:rPr>
                <w:delText>5.1. „Promovarea dezvoltării integrate și incluzive în domeniul social, economic și al mediului, precum și a culturii, a patrimoniului natural, a turismului sustenabil și a securității în zonele urbane” și conduc la realizarea indicatorilor de program</w:delText>
              </w:r>
            </w:del>
            <w:ins w:id="122" w:author="Ramona Mircea" w:date="2024-03-12T10:46:00Z">
              <w:del w:id="123" w:author="Sorin Cosmulescu" w:date="2024-03-15T15:49:00Z">
                <w:r w:rsidR="005501F8" w:rsidDel="0011615A">
                  <w:rPr>
                    <w:rFonts w:asciiTheme="minorHAnsi" w:hAnsiTheme="minorHAnsi"/>
                    <w:strike/>
                    <w:color w:val="FF0000"/>
                    <w:szCs w:val="20"/>
                  </w:rPr>
                  <w:delText xml:space="preserve"> </w:delText>
                </w:r>
              </w:del>
            </w:ins>
          </w:p>
          <w:p w14:paraId="288E52E4" w14:textId="77777777" w:rsidR="00EC1D11" w:rsidRPr="005501F8" w:rsidRDefault="00EC1D11">
            <w:pPr>
              <w:rPr>
                <w:rFonts w:asciiTheme="minorHAnsi" w:hAnsiTheme="minorHAnsi"/>
                <w:strike/>
                <w:color w:val="FF0000"/>
                <w:szCs w:val="20"/>
                <w:rPrChange w:id="124" w:author="Ramona Mircea" w:date="2024-03-12T10:46:00Z">
                  <w:rPr>
                    <w:rFonts w:asciiTheme="minorHAnsi" w:hAnsiTheme="minorHAnsi"/>
                    <w:szCs w:val="20"/>
                  </w:rPr>
                </w:rPrChange>
              </w:rPr>
              <w:pPrChange w:id="125" w:author="Sorin Cosmulescu" w:date="2024-03-15T15:49:00Z">
                <w:pPr>
                  <w:framePr w:hSpace="180" w:wrap="around" w:vAnchor="page" w:hAnchor="margin" w:x="108" w:y="2893"/>
                  <w:spacing w:before="0" w:after="0"/>
                  <w:jc w:val="both"/>
                </w:pPr>
              </w:pPrChange>
            </w:pPr>
          </w:p>
          <w:p w14:paraId="770EB317" w14:textId="77777777" w:rsidR="00EC1D11" w:rsidRDefault="00EC1D11" w:rsidP="00EC1D11">
            <w:pPr>
              <w:spacing w:before="0" w:after="0"/>
              <w:jc w:val="both"/>
              <w:rPr>
                <w:rFonts w:asciiTheme="minorHAnsi" w:hAnsiTheme="minorHAnsi"/>
                <w:szCs w:val="20"/>
              </w:rPr>
            </w:pPr>
            <w:r w:rsidRPr="00B1578D">
              <w:rPr>
                <w:rFonts w:asciiTheme="minorHAnsi" w:hAnsiTheme="minorHAnsi"/>
                <w:szCs w:val="20"/>
              </w:rPr>
              <w:t>Toate activitățile proiectului se vor implementa pe teritoriul Regiunii</w:t>
            </w:r>
            <w:r>
              <w:rPr>
                <w:rFonts w:asciiTheme="minorHAnsi" w:hAnsiTheme="minorHAnsi"/>
                <w:szCs w:val="20"/>
              </w:rPr>
              <w:t xml:space="preserve"> de dezvoltare Sud-Vest Oltenia</w:t>
            </w:r>
          </w:p>
          <w:p w14:paraId="09F97763" w14:textId="77777777" w:rsidR="00EC1D11" w:rsidRDefault="00EC1D11" w:rsidP="00EC1D11">
            <w:pPr>
              <w:spacing w:before="0" w:after="0"/>
              <w:jc w:val="both"/>
              <w:rPr>
                <w:rFonts w:asciiTheme="minorHAnsi" w:hAnsiTheme="minorHAnsi"/>
                <w:szCs w:val="20"/>
              </w:rPr>
            </w:pPr>
          </w:p>
          <w:p w14:paraId="4265D886" w14:textId="77777777" w:rsidR="00EC1D11" w:rsidRPr="00617BC7" w:rsidRDefault="00EC1D11" w:rsidP="00EC1D11">
            <w:pPr>
              <w:spacing w:before="0" w:after="0"/>
              <w:jc w:val="both"/>
              <w:rPr>
                <w:rFonts w:asciiTheme="minorHAnsi" w:hAnsiTheme="minorHAnsi"/>
                <w:szCs w:val="20"/>
              </w:rPr>
            </w:pPr>
            <w:r w:rsidRPr="00617BC7">
              <w:rPr>
                <w:rFonts w:asciiTheme="minorHAnsi" w:hAnsiTheme="minorHAnsi"/>
                <w:szCs w:val="20"/>
              </w:rPr>
              <w:t>Valoarea minimă și maximă eligibilă</w:t>
            </w:r>
            <w:del w:id="126" w:author="Sorin Cosmulescu" w:date="2024-03-15T15:49:00Z">
              <w:r w:rsidRPr="00DB6808" w:rsidDel="0011615A">
                <w:rPr>
                  <w:rFonts w:asciiTheme="minorHAnsi" w:hAnsiTheme="minorHAnsi"/>
                  <w:strike/>
                  <w:color w:val="FF0000"/>
                  <w:szCs w:val="20"/>
                  <w:rPrChange w:id="127" w:author="Ramona Mircea" w:date="2024-03-12T10:33:00Z">
                    <w:rPr>
                      <w:rFonts w:asciiTheme="minorHAnsi" w:hAnsiTheme="minorHAnsi"/>
                      <w:szCs w:val="20"/>
                    </w:rPr>
                  </w:rPrChange>
                </w:rPr>
                <w:delText>/nerambursabilă</w:delText>
              </w:r>
            </w:del>
            <w:r w:rsidRPr="00DB6808">
              <w:rPr>
                <w:rFonts w:asciiTheme="minorHAnsi" w:hAnsiTheme="minorHAnsi"/>
                <w:color w:val="FF0000"/>
                <w:szCs w:val="20"/>
                <w:rPrChange w:id="128" w:author="Ramona Mircea" w:date="2024-03-12T10:33:00Z">
                  <w:rPr>
                    <w:rFonts w:asciiTheme="minorHAnsi" w:hAnsiTheme="minorHAnsi"/>
                    <w:szCs w:val="20"/>
                  </w:rPr>
                </w:rPrChange>
              </w:rPr>
              <w:t xml:space="preserve"> </w:t>
            </w:r>
            <w:r w:rsidRPr="00617BC7">
              <w:rPr>
                <w:rFonts w:asciiTheme="minorHAnsi" w:hAnsiTheme="minorHAnsi"/>
                <w:szCs w:val="20"/>
              </w:rPr>
              <w:t>a unui proiect</w:t>
            </w:r>
          </w:p>
          <w:p w14:paraId="58305210" w14:textId="77777777" w:rsidR="00EC1D11" w:rsidRPr="00617BC7" w:rsidRDefault="00EC1D11" w:rsidP="00EC1D11">
            <w:pPr>
              <w:spacing w:before="0" w:after="0"/>
              <w:jc w:val="both"/>
              <w:rPr>
                <w:rFonts w:asciiTheme="minorHAnsi" w:hAnsiTheme="minorHAnsi"/>
                <w:szCs w:val="20"/>
              </w:rPr>
            </w:pPr>
          </w:p>
          <w:p w14:paraId="759214F1" w14:textId="1FF19834" w:rsidR="004C5E14" w:rsidRPr="00243A26" w:rsidDel="001B793D" w:rsidRDefault="004C5E14" w:rsidP="004C5E14">
            <w:pPr>
              <w:spacing w:before="0" w:after="0"/>
              <w:jc w:val="both"/>
              <w:rPr>
                <w:ins w:id="129" w:author="Ramona Mircea" w:date="2024-03-11T13:58:00Z"/>
                <w:del w:id="130" w:author="Ramona Mircea" w:date="2024-03-11T11:48:00Z"/>
                <w:rFonts w:ascii="Calibri" w:hAnsi="Calibri" w:cs="Calibri"/>
                <w:szCs w:val="20"/>
                <w:rPrChange w:id="131" w:author="Sorin Cosmulescu" w:date="2024-03-15T15:52:00Z">
                  <w:rPr>
                    <w:ins w:id="132" w:author="Ramona Mircea" w:date="2024-03-11T13:58:00Z"/>
                    <w:del w:id="133" w:author="Ramona Mircea" w:date="2024-03-11T11:48:00Z"/>
                    <w:rFonts w:asciiTheme="minorHAnsi" w:hAnsiTheme="minorHAnsi"/>
                    <w:szCs w:val="20"/>
                  </w:rPr>
                </w:rPrChange>
              </w:rPr>
            </w:pPr>
            <w:ins w:id="134" w:author="Ramona Mircea" w:date="2024-03-11T13:58:00Z">
              <w:r w:rsidRPr="00243A26">
                <w:rPr>
                  <w:rFonts w:ascii="Calibri" w:hAnsi="Calibri" w:cs="Calibri"/>
                  <w:szCs w:val="20"/>
                  <w:rPrChange w:id="135" w:author="Sorin Cosmulescu" w:date="2024-03-15T15:52:00Z">
                    <w:rPr>
                      <w:rFonts w:asciiTheme="minorHAnsi" w:hAnsiTheme="minorHAnsi"/>
                      <w:szCs w:val="20"/>
                    </w:rPr>
                  </w:rPrChange>
                </w:rPr>
                <w:t>Valoarea totală eligibilă a cererii de finanțare se încadrează în urmă</w:t>
              </w:r>
              <w:r w:rsidR="004F228E" w:rsidRPr="00243A26">
                <w:rPr>
                  <w:rFonts w:ascii="Calibri" w:hAnsi="Calibri" w:cs="Calibri"/>
                  <w:szCs w:val="20"/>
                  <w:rPrChange w:id="136" w:author="Sorin Cosmulescu" w:date="2024-03-15T15:52:00Z">
                    <w:rPr>
                      <w:rFonts w:asciiTheme="minorHAnsi" w:hAnsiTheme="minorHAnsi"/>
                      <w:szCs w:val="20"/>
                      <w:highlight w:val="yellow"/>
                    </w:rPr>
                  </w:rPrChange>
                </w:rPr>
                <w:t xml:space="preserve">toarele limite minime și </w:t>
              </w:r>
              <w:commentRangeStart w:id="137"/>
              <w:r w:rsidR="004F228E" w:rsidRPr="00243A26">
                <w:rPr>
                  <w:rFonts w:ascii="Calibri" w:hAnsi="Calibri" w:cs="Calibri"/>
                  <w:szCs w:val="20"/>
                  <w:rPrChange w:id="138" w:author="Sorin Cosmulescu" w:date="2024-03-15T15:52:00Z">
                    <w:rPr>
                      <w:rFonts w:asciiTheme="minorHAnsi" w:hAnsiTheme="minorHAnsi"/>
                      <w:szCs w:val="20"/>
                      <w:highlight w:val="yellow"/>
                    </w:rPr>
                  </w:rPrChange>
                </w:rPr>
                <w:t>maxime</w:t>
              </w:r>
            </w:ins>
            <w:commentRangeEnd w:id="137"/>
            <w:ins w:id="139" w:author="Ramona Mircea" w:date="2024-03-12T10:32:00Z">
              <w:r w:rsidR="00F203C6" w:rsidRPr="00243A26">
                <w:rPr>
                  <w:rStyle w:val="CommentReference"/>
                </w:rPr>
                <w:commentReference w:id="137"/>
              </w:r>
            </w:ins>
            <w:ins w:id="140" w:author="Ramona Mircea" w:date="2024-03-11T13:58:00Z">
              <w:r w:rsidRPr="00243A26">
                <w:rPr>
                  <w:rFonts w:ascii="Calibri" w:hAnsi="Calibri" w:cs="Calibri"/>
                  <w:b/>
                  <w:bCs/>
                  <w:szCs w:val="20"/>
                  <w:rPrChange w:id="141" w:author="Sorin Cosmulescu" w:date="2024-03-15T15:52:00Z">
                    <w:rPr>
                      <w:rFonts w:asciiTheme="minorHAnsi" w:hAnsiTheme="minorHAnsi"/>
                      <w:b/>
                      <w:bCs/>
                      <w:szCs w:val="20"/>
                    </w:rPr>
                  </w:rPrChange>
                </w:rPr>
                <w:t xml:space="preserve">: minim </w:t>
              </w:r>
            </w:ins>
            <w:del w:id="142" w:author="Ramona Mircea" w:date="2024-03-12T10:30:00Z">
              <w:r w:rsidR="001D20A4" w:rsidRPr="00243A26" w:rsidDel="00F203C6">
                <w:rPr>
                  <w:rFonts w:ascii="Calibri" w:hAnsi="Calibri" w:cs="Calibri"/>
                  <w:b/>
                  <w:bCs/>
                  <w:szCs w:val="20"/>
                  <w:rPrChange w:id="143" w:author="Sorin Cosmulescu" w:date="2024-03-15T15:52:00Z">
                    <w:rPr>
                      <w:rFonts w:asciiTheme="minorHAnsi" w:hAnsiTheme="minorHAnsi"/>
                      <w:b/>
                      <w:bCs/>
                      <w:color w:val="FF0000"/>
                      <w:szCs w:val="20"/>
                      <w:highlight w:val="yellow"/>
                    </w:rPr>
                  </w:rPrChange>
                </w:rPr>
                <w:delText>1.05</w:delText>
              </w:r>
            </w:del>
            <w:ins w:id="144" w:author="Ramona Mircea" w:date="2024-03-12T10:30:00Z">
              <w:r w:rsidR="00F203C6" w:rsidRPr="00243A26">
                <w:rPr>
                  <w:rFonts w:ascii="Calibri" w:hAnsi="Calibri" w:cs="Calibri"/>
                  <w:b/>
                  <w:bCs/>
                  <w:szCs w:val="20"/>
                  <w:rPrChange w:id="145" w:author="Sorin Cosmulescu" w:date="2024-03-15T15:52:00Z">
                    <w:rPr>
                      <w:rFonts w:asciiTheme="minorHAnsi" w:hAnsiTheme="minorHAnsi"/>
                      <w:b/>
                      <w:bCs/>
                      <w:color w:val="FF0000"/>
                      <w:szCs w:val="20"/>
                      <w:highlight w:val="yellow"/>
                    </w:rPr>
                  </w:rPrChange>
                </w:rPr>
                <w:t>500.000</w:t>
              </w:r>
            </w:ins>
            <w:ins w:id="146" w:author="Ramona Mircea" w:date="2024-03-12T10:31:00Z">
              <w:r w:rsidR="00F203C6" w:rsidRPr="00243A26">
                <w:rPr>
                  <w:rFonts w:ascii="Calibri" w:hAnsi="Calibri" w:cs="Calibri"/>
                  <w:b/>
                  <w:bCs/>
                  <w:szCs w:val="20"/>
                  <w:rPrChange w:id="147" w:author="Sorin Cosmulescu" w:date="2024-03-15T15:52:00Z">
                    <w:rPr>
                      <w:rFonts w:asciiTheme="minorHAnsi" w:hAnsiTheme="minorHAnsi"/>
                      <w:b/>
                      <w:bCs/>
                      <w:color w:val="FF0000"/>
                      <w:szCs w:val="20"/>
                      <w:highlight w:val="yellow"/>
                    </w:rPr>
                  </w:rPrChange>
                </w:rPr>
                <w:t xml:space="preserve"> euro</w:t>
              </w:r>
            </w:ins>
            <w:ins w:id="148" w:author="Ramona Mircea" w:date="2024-03-12T10:30:00Z">
              <w:r w:rsidR="00F203C6" w:rsidRPr="00243A26">
                <w:rPr>
                  <w:rFonts w:ascii="Calibri" w:hAnsi="Calibri" w:cs="Calibri"/>
                  <w:b/>
                  <w:bCs/>
                  <w:szCs w:val="20"/>
                  <w:rPrChange w:id="149" w:author="Sorin Cosmulescu" w:date="2024-03-15T15:52:00Z">
                    <w:rPr>
                      <w:rFonts w:asciiTheme="minorHAnsi" w:hAnsiTheme="minorHAnsi"/>
                      <w:b/>
                      <w:bCs/>
                      <w:color w:val="FF0000"/>
                      <w:szCs w:val="20"/>
                      <w:highlight w:val="yellow"/>
                    </w:rPr>
                  </w:rPrChange>
                </w:rPr>
                <w:t xml:space="preserve"> și maxim</w:t>
              </w:r>
            </w:ins>
            <w:ins w:id="150" w:author="Ramona Mircea" w:date="2024-03-12T10:31:00Z">
              <w:r w:rsidR="00F203C6" w:rsidRPr="00243A26">
                <w:rPr>
                  <w:rFonts w:ascii="Calibri" w:hAnsi="Calibri" w:cs="Calibri"/>
                  <w:b/>
                  <w:bCs/>
                  <w:szCs w:val="20"/>
                  <w:rPrChange w:id="151" w:author="Sorin Cosmulescu" w:date="2024-03-15T15:52:00Z">
                    <w:rPr>
                      <w:rFonts w:asciiTheme="minorHAnsi" w:hAnsiTheme="minorHAnsi"/>
                      <w:b/>
                      <w:bCs/>
                      <w:color w:val="FF0000"/>
                      <w:szCs w:val="20"/>
                      <w:highlight w:val="yellow"/>
                    </w:rPr>
                  </w:rPrChange>
                </w:rPr>
                <w:t xml:space="preserve"> 3.500.000 euro</w:t>
              </w:r>
            </w:ins>
            <w:ins w:id="152" w:author="Ramona Mircea" w:date="2024-03-11T13:58:00Z">
              <w:r w:rsidRPr="00243A26">
                <w:rPr>
                  <w:rFonts w:ascii="Calibri" w:hAnsi="Calibri" w:cs="Calibri"/>
                  <w:b/>
                  <w:bCs/>
                  <w:szCs w:val="20"/>
                  <w:rPrChange w:id="153" w:author="Sorin Cosmulescu" w:date="2024-03-15T15:52:00Z">
                    <w:rPr>
                      <w:rFonts w:asciiTheme="minorHAnsi" w:hAnsiTheme="minorHAnsi"/>
                      <w:b/>
                      <w:bCs/>
                      <w:szCs w:val="20"/>
                    </w:rPr>
                  </w:rPrChange>
                </w:rPr>
                <w:t xml:space="preserve">, </w:t>
              </w:r>
              <w:r w:rsidRPr="00243A26">
                <w:rPr>
                  <w:rFonts w:ascii="Calibri" w:hAnsi="Calibri" w:cs="Calibri"/>
                  <w:rPrChange w:id="154" w:author="Sorin Cosmulescu" w:date="2024-03-15T15:52:00Z">
                    <w:rPr/>
                  </w:rPrChange>
                </w:rPr>
                <w:t xml:space="preserve"> </w:t>
              </w:r>
              <w:commentRangeStart w:id="155"/>
              <w:r w:rsidRPr="00243A26">
                <w:rPr>
                  <w:rFonts w:ascii="Calibri" w:hAnsi="Calibri" w:cs="Calibri"/>
                  <w:b/>
                  <w:bCs/>
                  <w:szCs w:val="20"/>
                  <w:rPrChange w:id="156" w:author="Sorin Cosmulescu" w:date="2024-03-15T15:52:00Z">
                    <w:rPr>
                      <w:rFonts w:asciiTheme="minorHAnsi" w:hAnsiTheme="minorHAnsi"/>
                      <w:b/>
                      <w:bCs/>
                      <w:szCs w:val="20"/>
                    </w:rPr>
                  </w:rPrChange>
                </w:rPr>
                <w:t>echivalent</w:t>
              </w:r>
              <w:commentRangeEnd w:id="155"/>
              <w:r w:rsidRPr="00243A26">
                <w:rPr>
                  <w:rStyle w:val="CommentReference"/>
                  <w:rFonts w:ascii="Calibri" w:hAnsi="Calibri" w:cs="Calibri"/>
                  <w:rPrChange w:id="157" w:author="Sorin Cosmulescu" w:date="2024-03-15T15:52:00Z">
                    <w:rPr>
                      <w:rStyle w:val="CommentReference"/>
                    </w:rPr>
                  </w:rPrChange>
                </w:rPr>
                <w:commentReference w:id="155"/>
              </w:r>
              <w:r w:rsidRPr="00243A26">
                <w:rPr>
                  <w:rFonts w:ascii="Calibri" w:hAnsi="Calibri" w:cs="Calibri"/>
                  <w:b/>
                  <w:bCs/>
                  <w:szCs w:val="20"/>
                  <w:rPrChange w:id="158" w:author="Sorin Cosmulescu" w:date="2024-03-15T15:52:00Z">
                    <w:rPr>
                      <w:rFonts w:asciiTheme="minorHAnsi" w:hAnsiTheme="minorHAnsi"/>
                      <w:b/>
                      <w:bCs/>
                      <w:szCs w:val="20"/>
                    </w:rPr>
                  </w:rPrChange>
                </w:rPr>
                <w:t xml:space="preserve"> în lei, la cursul Inforeuro din luna </w:t>
              </w:r>
            </w:ins>
            <w:ins w:id="159" w:author="Ramona Mircea" w:date="2024-03-12T10:32:00Z">
              <w:r w:rsidR="00F203C6" w:rsidRPr="00243A26">
                <w:rPr>
                  <w:rFonts w:ascii="Calibri" w:hAnsi="Calibri" w:cs="Calibri"/>
                  <w:rPrChange w:id="160" w:author="Sorin Cosmulescu" w:date="2024-03-15T15:52:00Z">
                    <w:rPr/>
                  </w:rPrChange>
                </w:rPr>
                <w:t xml:space="preserve"> </w:t>
              </w:r>
              <w:r w:rsidR="00F203C6" w:rsidRPr="00243A26">
                <w:rPr>
                  <w:rFonts w:ascii="Calibri" w:hAnsi="Calibri" w:cs="Calibri"/>
                  <w:b/>
                  <w:bCs/>
                  <w:szCs w:val="20"/>
                  <w:rPrChange w:id="161" w:author="Sorin Cosmulescu" w:date="2024-03-15T15:52:00Z">
                    <w:rPr>
                      <w:rFonts w:asciiTheme="minorHAnsi" w:hAnsiTheme="minorHAnsi"/>
                      <w:b/>
                      <w:bCs/>
                      <w:szCs w:val="20"/>
                    </w:rPr>
                  </w:rPrChange>
                </w:rPr>
                <w:t>publicării ghidului solicitantului</w:t>
              </w:r>
              <w:r w:rsidR="00F203C6" w:rsidRPr="00243A26">
                <w:rPr>
                  <w:rFonts w:ascii="Calibri" w:hAnsi="Calibri" w:cs="Calibri"/>
                  <w:b/>
                  <w:bCs/>
                  <w:szCs w:val="20"/>
                  <w:rPrChange w:id="162" w:author="Sorin Cosmulescu" w:date="2024-03-15T15:52:00Z">
                    <w:rPr>
                      <w:rFonts w:asciiTheme="minorHAnsi" w:hAnsiTheme="minorHAnsi"/>
                      <w:b/>
                      <w:bCs/>
                      <w:szCs w:val="20"/>
                      <w:highlight w:val="yellow"/>
                    </w:rPr>
                  </w:rPrChange>
                </w:rPr>
                <w:t xml:space="preserve"> </w:t>
              </w:r>
            </w:ins>
          </w:p>
          <w:p w14:paraId="50C9114B" w14:textId="38FF1808" w:rsidR="00EC1D11" w:rsidRPr="00243A26" w:rsidDel="004C5E14" w:rsidRDefault="00EC1D11" w:rsidP="00EC1D11">
            <w:pPr>
              <w:spacing w:before="0" w:after="0"/>
              <w:jc w:val="both"/>
              <w:rPr>
                <w:del w:id="163" w:author="Ramona Mircea" w:date="2024-03-11T13:57:00Z"/>
                <w:rFonts w:asciiTheme="minorHAnsi" w:hAnsiTheme="minorHAnsi"/>
                <w:strike/>
                <w:szCs w:val="20"/>
                <w:rPrChange w:id="164" w:author="Sorin Cosmulescu" w:date="2024-03-15T15:52:00Z">
                  <w:rPr>
                    <w:del w:id="165" w:author="Ramona Mircea" w:date="2024-03-11T13:57:00Z"/>
                    <w:rFonts w:asciiTheme="minorHAnsi" w:hAnsiTheme="minorHAnsi"/>
                    <w:szCs w:val="20"/>
                  </w:rPr>
                </w:rPrChange>
              </w:rPr>
            </w:pPr>
            <w:del w:id="166" w:author="Ramona Mircea" w:date="2024-03-11T13:57:00Z">
              <w:r w:rsidRPr="00243A26" w:rsidDel="004C5E14">
                <w:rPr>
                  <w:rFonts w:asciiTheme="minorHAnsi" w:hAnsiTheme="minorHAnsi"/>
                  <w:strike/>
                  <w:szCs w:val="20"/>
                  <w:rPrChange w:id="167" w:author="Sorin Cosmulescu" w:date="2024-03-15T15:52:00Z">
                    <w:rPr>
                      <w:rFonts w:asciiTheme="minorHAnsi" w:hAnsiTheme="minorHAnsi"/>
                      <w:szCs w:val="20"/>
                    </w:rPr>
                  </w:rPrChange>
                </w:rPr>
                <w:delText>Valoarea totală eligibilă a cererii de finanțare se încadrează în următoarele limite minime și maxime, cu respectarea alocarii predefinite pentru fiecare U.A.T oras:</w:delText>
              </w:r>
            </w:del>
          </w:p>
          <w:p w14:paraId="4CA95026" w14:textId="4AFAAB9A" w:rsidR="00EC1D11" w:rsidRPr="00243A26" w:rsidDel="004C5E14" w:rsidRDefault="00EC1D11" w:rsidP="00EC1D11">
            <w:pPr>
              <w:spacing w:before="0" w:after="0"/>
              <w:jc w:val="both"/>
              <w:rPr>
                <w:del w:id="168" w:author="Ramona Mircea" w:date="2024-03-11T13:57:00Z"/>
                <w:rFonts w:asciiTheme="minorHAnsi" w:hAnsiTheme="minorHAnsi"/>
                <w:strike/>
                <w:szCs w:val="20"/>
                <w:rPrChange w:id="169" w:author="Sorin Cosmulescu" w:date="2024-03-15T15:52:00Z">
                  <w:rPr>
                    <w:del w:id="170" w:author="Ramona Mircea" w:date="2024-03-11T13:57:00Z"/>
                    <w:rFonts w:asciiTheme="minorHAnsi" w:hAnsiTheme="minorHAnsi"/>
                    <w:szCs w:val="20"/>
                  </w:rPr>
                </w:rPrChange>
              </w:rPr>
            </w:pPr>
            <w:del w:id="171" w:author="Ramona Mircea" w:date="2024-03-11T13:57:00Z">
              <w:r w:rsidRPr="00243A26" w:rsidDel="004C5E14">
                <w:rPr>
                  <w:rFonts w:asciiTheme="minorHAnsi" w:hAnsiTheme="minorHAnsi"/>
                  <w:strike/>
                  <w:szCs w:val="20"/>
                  <w:rPrChange w:id="172" w:author="Sorin Cosmulescu" w:date="2024-03-15T15:52:00Z">
                    <w:rPr>
                      <w:rFonts w:asciiTheme="minorHAnsi" w:hAnsiTheme="minorHAnsi"/>
                      <w:szCs w:val="20"/>
                    </w:rPr>
                  </w:rPrChange>
                </w:rPr>
                <w:delText xml:space="preserve">Valoarea minimă eligibilă:  1.000.000 Euro </w:delText>
              </w:r>
            </w:del>
          </w:p>
          <w:p w14:paraId="16749CD8" w14:textId="1D509BB0" w:rsidR="00EC1D11" w:rsidRPr="004C5E14" w:rsidDel="004C5E14" w:rsidRDefault="00EC1D11" w:rsidP="00EC1D11">
            <w:pPr>
              <w:spacing w:before="0" w:after="0"/>
              <w:jc w:val="both"/>
              <w:rPr>
                <w:del w:id="173" w:author="Ramona Mircea" w:date="2024-03-11T13:57:00Z"/>
                <w:rFonts w:asciiTheme="minorHAnsi" w:hAnsiTheme="minorHAnsi"/>
                <w:strike/>
                <w:szCs w:val="20"/>
                <w:rPrChange w:id="174" w:author="Ramona Mircea" w:date="2024-03-11T13:57:00Z">
                  <w:rPr>
                    <w:del w:id="175" w:author="Ramona Mircea" w:date="2024-03-11T13:57:00Z"/>
                    <w:rFonts w:asciiTheme="minorHAnsi" w:hAnsiTheme="minorHAnsi"/>
                    <w:szCs w:val="20"/>
                  </w:rPr>
                </w:rPrChange>
              </w:rPr>
            </w:pPr>
            <w:del w:id="176" w:author="Ramona Mircea" w:date="2024-03-11T13:57:00Z">
              <w:r w:rsidRPr="00243A26" w:rsidDel="004C5E14">
                <w:rPr>
                  <w:rFonts w:asciiTheme="minorHAnsi" w:hAnsiTheme="minorHAnsi"/>
                  <w:strike/>
                  <w:szCs w:val="20"/>
                  <w:rPrChange w:id="177" w:author="Sorin Cosmulescu" w:date="2024-03-15T15:52:00Z">
                    <w:rPr>
                      <w:rFonts w:asciiTheme="minorHAnsi" w:hAnsiTheme="minorHAnsi"/>
                      <w:szCs w:val="20"/>
                    </w:rPr>
                  </w:rPrChange>
                </w:rPr>
                <w:delText>Valoarea maximă eligibilă: 5.000.000 Euro</w:delText>
              </w:r>
            </w:del>
          </w:p>
          <w:p w14:paraId="62728FDA" w14:textId="77777777" w:rsidR="00706852" w:rsidRPr="005150AA" w:rsidRDefault="00706852">
            <w:pPr>
              <w:spacing w:before="0" w:after="0"/>
              <w:jc w:val="both"/>
              <w:rPr>
                <w:rFonts w:asciiTheme="minorHAnsi" w:hAnsiTheme="minorHAnsi"/>
                <w:b/>
                <w:lang w:val="it-IT"/>
              </w:rPr>
              <w:pPrChange w:id="178" w:author="Ramona Mircea" w:date="2024-03-11T13:57:00Z">
                <w:pPr>
                  <w:pStyle w:val="Footer"/>
                  <w:framePr w:hSpace="180" w:wrap="around" w:vAnchor="page" w:hAnchor="margin" w:x="108" w:y="2893"/>
                  <w:spacing w:before="0" w:after="0"/>
                </w:pPr>
              </w:pPrChange>
            </w:pPr>
          </w:p>
        </w:tc>
        <w:tc>
          <w:tcPr>
            <w:tcW w:w="562" w:type="dxa"/>
            <w:gridSpan w:val="2"/>
            <w:shd w:val="clear" w:color="auto" w:fill="auto"/>
          </w:tcPr>
          <w:p w14:paraId="60057E67" w14:textId="77777777" w:rsidR="00706852" w:rsidRPr="005150AA" w:rsidRDefault="00706852" w:rsidP="00706852">
            <w:pPr>
              <w:pStyle w:val="Footer"/>
              <w:spacing w:before="0" w:after="0"/>
              <w:rPr>
                <w:rFonts w:asciiTheme="minorHAnsi" w:hAnsiTheme="minorHAnsi"/>
                <w:b/>
                <w:lang w:val="it-IT"/>
              </w:rPr>
            </w:pPr>
          </w:p>
        </w:tc>
        <w:tc>
          <w:tcPr>
            <w:tcW w:w="484" w:type="dxa"/>
            <w:shd w:val="clear" w:color="auto" w:fill="auto"/>
          </w:tcPr>
          <w:p w14:paraId="4DCF17F3" w14:textId="77777777" w:rsidR="00706852" w:rsidRPr="005150AA" w:rsidRDefault="00706852" w:rsidP="00706852">
            <w:pPr>
              <w:pStyle w:val="Footer"/>
              <w:spacing w:before="0" w:after="0"/>
              <w:rPr>
                <w:rFonts w:asciiTheme="minorHAnsi" w:hAnsiTheme="minorHAnsi"/>
                <w:b/>
                <w:lang w:val="it-IT"/>
              </w:rPr>
            </w:pPr>
          </w:p>
        </w:tc>
        <w:tc>
          <w:tcPr>
            <w:tcW w:w="708" w:type="dxa"/>
            <w:shd w:val="clear" w:color="auto" w:fill="auto"/>
          </w:tcPr>
          <w:p w14:paraId="1CD699A6" w14:textId="77777777" w:rsidR="00706852" w:rsidRPr="005150AA" w:rsidRDefault="00706852" w:rsidP="00706852">
            <w:pPr>
              <w:pStyle w:val="Footer"/>
              <w:spacing w:before="0" w:after="0"/>
              <w:rPr>
                <w:rFonts w:asciiTheme="minorHAnsi" w:hAnsiTheme="minorHAnsi"/>
                <w:b/>
                <w:lang w:val="it-IT"/>
              </w:rPr>
            </w:pPr>
          </w:p>
        </w:tc>
        <w:tc>
          <w:tcPr>
            <w:tcW w:w="730" w:type="dxa"/>
            <w:shd w:val="clear" w:color="auto" w:fill="auto"/>
          </w:tcPr>
          <w:p w14:paraId="6FD13D02" w14:textId="77777777" w:rsidR="00706852" w:rsidRPr="005150AA" w:rsidRDefault="00706852" w:rsidP="00706852">
            <w:pPr>
              <w:pStyle w:val="Footer"/>
              <w:spacing w:before="0" w:after="0"/>
              <w:rPr>
                <w:rFonts w:asciiTheme="minorHAnsi" w:hAnsiTheme="minorHAnsi"/>
                <w:b/>
                <w:lang w:val="it-IT"/>
              </w:rPr>
            </w:pPr>
          </w:p>
        </w:tc>
        <w:tc>
          <w:tcPr>
            <w:tcW w:w="562" w:type="dxa"/>
            <w:shd w:val="clear" w:color="auto" w:fill="auto"/>
          </w:tcPr>
          <w:p w14:paraId="491E6F69" w14:textId="77777777" w:rsidR="00706852" w:rsidRPr="005150AA" w:rsidRDefault="00706852" w:rsidP="00706852">
            <w:pPr>
              <w:pStyle w:val="Footer"/>
              <w:spacing w:before="0" w:after="0"/>
              <w:rPr>
                <w:rFonts w:asciiTheme="minorHAnsi" w:hAnsiTheme="minorHAnsi"/>
                <w:b/>
                <w:lang w:val="it-IT"/>
              </w:rPr>
            </w:pPr>
          </w:p>
        </w:tc>
        <w:tc>
          <w:tcPr>
            <w:tcW w:w="590" w:type="dxa"/>
            <w:shd w:val="clear" w:color="auto" w:fill="auto"/>
          </w:tcPr>
          <w:p w14:paraId="2FA4E863" w14:textId="77777777" w:rsidR="00706852" w:rsidRPr="005150AA" w:rsidRDefault="00706852" w:rsidP="00706852">
            <w:pPr>
              <w:pStyle w:val="Footer"/>
              <w:spacing w:before="0" w:after="0"/>
              <w:rPr>
                <w:rFonts w:asciiTheme="minorHAnsi" w:hAnsiTheme="minorHAnsi"/>
                <w:b/>
                <w:lang w:val="it-IT"/>
              </w:rPr>
            </w:pPr>
          </w:p>
        </w:tc>
        <w:tc>
          <w:tcPr>
            <w:tcW w:w="702" w:type="dxa"/>
            <w:shd w:val="clear" w:color="auto" w:fill="auto"/>
          </w:tcPr>
          <w:p w14:paraId="6473DE40" w14:textId="77777777" w:rsidR="00706852" w:rsidRPr="005150AA" w:rsidRDefault="00706852" w:rsidP="00706852">
            <w:pPr>
              <w:pStyle w:val="Footer"/>
              <w:spacing w:before="0" w:after="0"/>
              <w:rPr>
                <w:rFonts w:asciiTheme="minorHAnsi" w:hAnsiTheme="minorHAnsi"/>
                <w:b/>
                <w:lang w:val="it-IT"/>
              </w:rPr>
            </w:pPr>
          </w:p>
        </w:tc>
        <w:tc>
          <w:tcPr>
            <w:tcW w:w="840" w:type="dxa"/>
            <w:shd w:val="clear" w:color="auto" w:fill="auto"/>
          </w:tcPr>
          <w:p w14:paraId="7FDD0146" w14:textId="39E35CF9" w:rsidR="00706852" w:rsidRPr="005150AA" w:rsidRDefault="00706852" w:rsidP="00706852">
            <w:pPr>
              <w:pStyle w:val="Footer"/>
              <w:spacing w:before="0" w:after="0"/>
              <w:rPr>
                <w:rFonts w:asciiTheme="minorHAnsi" w:hAnsiTheme="minorHAnsi"/>
                <w:b/>
                <w:lang w:val="it-IT"/>
              </w:rPr>
            </w:pPr>
          </w:p>
        </w:tc>
      </w:tr>
      <w:tr w:rsidR="008A070D" w:rsidRPr="005150AA" w14:paraId="3CF50BDE" w14:textId="77777777" w:rsidTr="003E3D11">
        <w:trPr>
          <w:trHeight w:val="20"/>
          <w:tblHeader/>
        </w:trPr>
        <w:tc>
          <w:tcPr>
            <w:tcW w:w="10101" w:type="dxa"/>
            <w:gridSpan w:val="3"/>
          </w:tcPr>
          <w:p w14:paraId="4CAD8D3A" w14:textId="77777777" w:rsidR="00617BC7" w:rsidRDefault="00617BC7" w:rsidP="00706852">
            <w:pPr>
              <w:spacing w:before="0" w:after="0"/>
              <w:jc w:val="both"/>
              <w:rPr>
                <w:rFonts w:asciiTheme="minorHAnsi" w:hAnsiTheme="minorHAnsi"/>
                <w:szCs w:val="20"/>
              </w:rPr>
            </w:pPr>
          </w:p>
          <w:p w14:paraId="2A119FCC" w14:textId="77777777" w:rsidR="00617BC7" w:rsidRDefault="00617BC7" w:rsidP="00706852">
            <w:pPr>
              <w:spacing w:before="0" w:after="0"/>
              <w:jc w:val="both"/>
              <w:rPr>
                <w:rFonts w:asciiTheme="minorHAnsi" w:hAnsiTheme="minorHAnsi"/>
                <w:szCs w:val="20"/>
              </w:rPr>
            </w:pPr>
            <w:r w:rsidRPr="00617BC7">
              <w:rPr>
                <w:rFonts w:asciiTheme="minorHAnsi" w:hAnsiTheme="minorHAnsi"/>
                <w:szCs w:val="20"/>
              </w:rPr>
              <w:t>Perioada de implementare a activităților proiectului nu trebuie să depășească 31 decembrie 2029</w:t>
            </w:r>
          </w:p>
          <w:p w14:paraId="012C121B" w14:textId="77777777" w:rsidR="00617BC7" w:rsidRDefault="00617BC7" w:rsidP="00706852">
            <w:pPr>
              <w:spacing w:before="0" w:after="0"/>
              <w:jc w:val="both"/>
              <w:rPr>
                <w:rFonts w:asciiTheme="minorHAnsi" w:hAnsiTheme="minorHAnsi"/>
                <w:szCs w:val="20"/>
              </w:rPr>
            </w:pPr>
          </w:p>
          <w:p w14:paraId="2CF5B53E" w14:textId="5905140D" w:rsidR="00617BC7" w:rsidRDefault="00AF429D" w:rsidP="00706852">
            <w:pPr>
              <w:spacing w:before="0" w:after="0"/>
              <w:jc w:val="both"/>
              <w:rPr>
                <w:rFonts w:asciiTheme="minorHAnsi" w:hAnsiTheme="minorHAnsi"/>
                <w:szCs w:val="20"/>
              </w:rPr>
            </w:pPr>
            <w:r w:rsidRPr="00AF429D">
              <w:rPr>
                <w:rFonts w:asciiTheme="minorHAnsi" w:hAnsiTheme="minorHAnsi"/>
                <w:szCs w:val="20"/>
              </w:rPr>
              <w:t>Pentru proiectele care vizeaza obiective de patrimoniu - Obiectivul propus pentru finanţare este inclus pe lista patrimoniului cultural mondial</w:t>
            </w:r>
            <w:ins w:id="179" w:author="Ramona Mircea" w:date="2024-03-12T10:34:00Z">
              <w:r w:rsidR="002B708F">
                <w:rPr>
                  <w:rFonts w:asciiTheme="minorHAnsi" w:hAnsiTheme="minorHAnsi"/>
                  <w:szCs w:val="20"/>
                </w:rPr>
                <w:t>(UNESCO)</w:t>
              </w:r>
            </w:ins>
            <w:ins w:id="180" w:author="Ramona Mircea" w:date="2024-03-12T10:37:00Z">
              <w:r w:rsidR="002B708F">
                <w:rPr>
                  <w:rFonts w:asciiTheme="minorHAnsi" w:hAnsiTheme="minorHAnsi"/>
                  <w:szCs w:val="20"/>
                </w:rPr>
                <w:t xml:space="preserve"> si patrimoniul cultural</w:t>
              </w:r>
            </w:ins>
            <w:del w:id="181" w:author="Ramona Mircea" w:date="2024-03-12T10:37:00Z">
              <w:r w:rsidRPr="00AF429D" w:rsidDel="002B708F">
                <w:rPr>
                  <w:rFonts w:asciiTheme="minorHAnsi" w:hAnsiTheme="minorHAnsi"/>
                  <w:szCs w:val="20"/>
                </w:rPr>
                <w:delText>,</w:delText>
              </w:r>
            </w:del>
            <w:del w:id="182" w:author="Ramona Mircea" w:date="2024-03-12T10:38:00Z">
              <w:r w:rsidRPr="00AF429D" w:rsidDel="002B708F">
                <w:rPr>
                  <w:rFonts w:asciiTheme="minorHAnsi" w:hAnsiTheme="minorHAnsi"/>
                  <w:szCs w:val="20"/>
                </w:rPr>
                <w:delText xml:space="preserve"> </w:delText>
              </w:r>
            </w:del>
            <w:r w:rsidRPr="00AF429D">
              <w:rPr>
                <w:rFonts w:asciiTheme="minorHAnsi" w:hAnsiTheme="minorHAnsi"/>
                <w:szCs w:val="20"/>
              </w:rPr>
              <w:t xml:space="preserve">naţional </w:t>
            </w:r>
            <w:ins w:id="183" w:author="Ramona Mircea" w:date="2024-03-12T10:35:00Z">
              <w:r w:rsidR="002B708F">
                <w:rPr>
                  <w:rFonts w:asciiTheme="minorHAnsi" w:hAnsiTheme="minorHAnsi"/>
                  <w:szCs w:val="20"/>
                </w:rPr>
                <w:t>(categoria A</w:t>
              </w:r>
            </w:ins>
            <w:ins w:id="184" w:author="Ramona Mircea" w:date="2024-03-12T10:39:00Z">
              <w:r w:rsidR="002B708F">
                <w:rPr>
                  <w:rFonts w:asciiTheme="minorHAnsi" w:hAnsiTheme="minorHAnsi"/>
                  <w:szCs w:val="20"/>
                </w:rPr>
                <w:t>)</w:t>
              </w:r>
            </w:ins>
            <w:ins w:id="185" w:author="Ramona Mircea" w:date="2024-03-12T10:35:00Z">
              <w:r w:rsidR="002B708F">
                <w:rPr>
                  <w:rFonts w:asciiTheme="minorHAnsi" w:hAnsiTheme="minorHAnsi"/>
                  <w:szCs w:val="20"/>
                </w:rPr>
                <w:t xml:space="preserve"> din mediul rural</w:t>
              </w:r>
              <w:del w:id="186" w:author="Sorin Cosmulescu" w:date="2024-03-15T15:49:00Z">
                <w:r w:rsidR="002B708F" w:rsidDel="0011615A">
                  <w:rPr>
                    <w:rFonts w:asciiTheme="minorHAnsi" w:hAnsiTheme="minorHAnsi"/>
                    <w:szCs w:val="20"/>
                  </w:rPr>
                  <w:delText xml:space="preserve"> </w:delText>
                </w:r>
              </w:del>
            </w:ins>
            <w:del w:id="187" w:author="Sorin Cosmulescu" w:date="2024-03-15T15:49:00Z">
              <w:r w:rsidRPr="002B708F" w:rsidDel="0011615A">
                <w:rPr>
                  <w:rFonts w:asciiTheme="minorHAnsi" w:hAnsiTheme="minorHAnsi"/>
                  <w:strike/>
                  <w:color w:val="FF0000"/>
                  <w:szCs w:val="20"/>
                  <w:rPrChange w:id="188" w:author="Ramona Mircea" w:date="2024-03-12T10:35:00Z">
                    <w:rPr>
                      <w:rFonts w:asciiTheme="minorHAnsi" w:hAnsiTheme="minorHAnsi"/>
                      <w:szCs w:val="20"/>
                    </w:rPr>
                  </w:rPrChange>
                </w:rPr>
                <w:delText>sau lista patrimoniului cultural local din mediul urban</w:delText>
              </w:r>
            </w:del>
            <w:r w:rsidRPr="00AF429D">
              <w:rPr>
                <w:rFonts w:asciiTheme="minorHAnsi" w:hAnsiTheme="minorHAnsi"/>
                <w:szCs w:val="20"/>
              </w:rPr>
              <w:t>, adrese/adeverinţe emise de către I.N.P. pentru monumentele în curs de clasificare</w:t>
            </w:r>
          </w:p>
          <w:p w14:paraId="3DB1AB5B" w14:textId="6811EC1D" w:rsidR="00AF429D" w:rsidRDefault="00AF429D" w:rsidP="00706852">
            <w:pPr>
              <w:spacing w:before="0" w:after="0"/>
              <w:jc w:val="both"/>
              <w:rPr>
                <w:rFonts w:asciiTheme="minorHAnsi" w:hAnsiTheme="minorHAnsi"/>
                <w:szCs w:val="20"/>
              </w:rPr>
            </w:pPr>
            <w:r w:rsidRPr="00AF429D">
              <w:rPr>
                <w:rFonts w:asciiTheme="minorHAnsi" w:hAnsiTheme="minorHAnsi"/>
                <w:szCs w:val="20"/>
              </w:rPr>
              <w:lastRenderedPageBreak/>
              <w:t>Proiectul propus spre finanţare trebuie să nu fie încheiat în mod fizic sau implementat integral înainte de depunerea cererii de finanțare în cadrul PR SV Oltenia, indiferent dacă toate plățile aferente au fost realizate sau nu de către beneficiar (art. 63, alin 6) din Regulamentul (UE) nr. 2021/1060</w:t>
            </w:r>
          </w:p>
          <w:p w14:paraId="129C0A7A" w14:textId="77777777" w:rsidR="00AF429D" w:rsidRDefault="00AF429D" w:rsidP="00706852">
            <w:pPr>
              <w:spacing w:before="0" w:after="0"/>
              <w:jc w:val="both"/>
              <w:rPr>
                <w:rFonts w:asciiTheme="minorHAnsi" w:hAnsiTheme="minorHAnsi"/>
                <w:szCs w:val="20"/>
              </w:rPr>
            </w:pPr>
          </w:p>
          <w:p w14:paraId="535D5F83" w14:textId="081FA069" w:rsidR="00AF429D" w:rsidRDefault="00AF429D" w:rsidP="00706852">
            <w:pPr>
              <w:spacing w:before="0" w:after="0"/>
              <w:jc w:val="both"/>
              <w:rPr>
                <w:rFonts w:asciiTheme="minorHAnsi" w:hAnsiTheme="minorHAnsi"/>
                <w:szCs w:val="20"/>
              </w:rPr>
            </w:pPr>
            <w:r w:rsidRPr="00AF429D">
              <w:rPr>
                <w:rFonts w:asciiTheme="minorHAnsi" w:hAnsiTheme="minorHAnsi"/>
                <w:szCs w:val="20"/>
              </w:rPr>
              <w:t>Proiectul propus nu a mai beneficiat de finanţare publică în ultimii 5 ani inainte de data depunerii cererii de finantare pentru acelaşi tip de activităţi realizate asupra aceluiaşi obiectiv de patrimoniu/ infrastructuri și nu beneficiază de fonduri publice din alte surse de finanțare pentru acelasi tip de activitati</w:t>
            </w:r>
          </w:p>
          <w:p w14:paraId="40598581" w14:textId="77777777" w:rsidR="00AF429D" w:rsidRDefault="00AF429D" w:rsidP="00706852">
            <w:pPr>
              <w:spacing w:before="0" w:after="0"/>
              <w:jc w:val="both"/>
              <w:rPr>
                <w:rFonts w:asciiTheme="minorHAnsi" w:hAnsiTheme="minorHAnsi"/>
                <w:szCs w:val="20"/>
              </w:rPr>
            </w:pPr>
          </w:p>
          <w:p w14:paraId="456389E4" w14:textId="1DECD409" w:rsidR="00AF429D" w:rsidRPr="004F228E" w:rsidRDefault="00AF429D" w:rsidP="00706852">
            <w:pPr>
              <w:spacing w:before="0" w:after="0"/>
              <w:jc w:val="both"/>
              <w:rPr>
                <w:rFonts w:asciiTheme="minorHAnsi" w:hAnsiTheme="minorHAnsi"/>
                <w:strike/>
                <w:color w:val="FF0000"/>
                <w:szCs w:val="20"/>
                <w:rPrChange w:id="189" w:author="Ramona Mircea" w:date="2024-03-12T10:21:00Z">
                  <w:rPr>
                    <w:rFonts w:asciiTheme="minorHAnsi" w:hAnsiTheme="minorHAnsi"/>
                    <w:szCs w:val="20"/>
                  </w:rPr>
                </w:rPrChange>
              </w:rPr>
            </w:pPr>
            <w:r w:rsidRPr="00AF429D">
              <w:rPr>
                <w:rFonts w:asciiTheme="minorHAnsi" w:hAnsiTheme="minorHAnsi"/>
                <w:szCs w:val="20"/>
              </w:rPr>
              <w:t xml:space="preserve">Investitia/ obiectivul de patrimoniu va fi inclus total sau parţial în circuitul public (pentru </w:t>
            </w:r>
            <w:ins w:id="190" w:author="Ramona Mircea" w:date="2024-03-12T10:20:00Z">
              <w:r w:rsidR="004F228E">
                <w:rPr>
                  <w:rFonts w:asciiTheme="minorHAnsi" w:hAnsiTheme="minorHAnsi"/>
                  <w:szCs w:val="20"/>
                </w:rPr>
                <w:t xml:space="preserve">patrimoniul cultural UNESCO și </w:t>
              </w:r>
            </w:ins>
            <w:ins w:id="191" w:author="Ramona Mircea" w:date="2024-03-12T10:21:00Z">
              <w:r w:rsidR="004F228E">
                <w:t xml:space="preserve"> </w:t>
              </w:r>
              <w:r w:rsidR="004F228E" w:rsidRPr="004F228E">
                <w:rPr>
                  <w:rFonts w:asciiTheme="minorHAnsi" w:hAnsiTheme="minorHAnsi"/>
                  <w:szCs w:val="20"/>
                </w:rPr>
                <w:t>patrimoniul cultural national (categoria A) din mediul rural</w:t>
              </w:r>
              <w:r w:rsidR="004F228E" w:rsidRPr="004F228E" w:rsidDel="004F228E">
                <w:rPr>
                  <w:rFonts w:asciiTheme="minorHAnsi" w:hAnsiTheme="minorHAnsi"/>
                  <w:szCs w:val="20"/>
                </w:rPr>
                <w:t xml:space="preserve"> </w:t>
              </w:r>
            </w:ins>
            <w:del w:id="192" w:author="Ramona Mircea" w:date="2024-03-12T10:21:00Z">
              <w:r w:rsidRPr="00AF429D" w:rsidDel="004F228E">
                <w:rPr>
                  <w:rFonts w:asciiTheme="minorHAnsi" w:hAnsiTheme="minorHAnsi"/>
                  <w:szCs w:val="20"/>
                </w:rPr>
                <w:delText xml:space="preserve">categoria A </w:delText>
              </w:r>
            </w:del>
            <w:ins w:id="193" w:author="Ramona Mircea" w:date="2024-03-12T10:20:00Z">
              <w:del w:id="194" w:author="Sorin Cosmulescu" w:date="2024-03-15T15:49:00Z">
                <w:r w:rsidR="004F228E" w:rsidDel="0011615A">
                  <w:rPr>
                    <w:rFonts w:asciiTheme="minorHAnsi" w:hAnsiTheme="minorHAnsi"/>
                    <w:szCs w:val="20"/>
                  </w:rPr>
                  <w:delText>l</w:delText>
                </w:r>
              </w:del>
            </w:ins>
            <w:del w:id="195" w:author="Sorin Cosmulescu" w:date="2024-03-15T15:49:00Z">
              <w:r w:rsidRPr="00AF429D" w:rsidDel="0011615A">
                <w:rPr>
                  <w:rFonts w:asciiTheme="minorHAnsi" w:hAnsiTheme="minorHAnsi"/>
                  <w:szCs w:val="20"/>
                </w:rPr>
                <w:delText xml:space="preserve">- </w:delText>
              </w:r>
              <w:r w:rsidRPr="004F228E" w:rsidDel="0011615A">
                <w:rPr>
                  <w:rFonts w:asciiTheme="minorHAnsi" w:hAnsiTheme="minorHAnsi"/>
                  <w:strike/>
                  <w:color w:val="FF0000"/>
                  <w:szCs w:val="20"/>
                  <w:rPrChange w:id="196" w:author="Ramona Mircea" w:date="2024-03-12T10:21:00Z">
                    <w:rPr>
                      <w:rFonts w:asciiTheme="minorHAnsi" w:hAnsiTheme="minorHAnsi"/>
                      <w:szCs w:val="20"/>
                    </w:rPr>
                  </w:rPrChange>
                </w:rPr>
                <w:delText>Conservarea, protecția și valorificarea durabilă a patrimoniului cultural)</w:delText>
              </w:r>
            </w:del>
          </w:p>
          <w:p w14:paraId="0A389785" w14:textId="77777777" w:rsidR="00AF429D" w:rsidRDefault="00AF429D" w:rsidP="00706852">
            <w:pPr>
              <w:spacing w:before="0" w:after="0"/>
              <w:jc w:val="both"/>
              <w:rPr>
                <w:rFonts w:asciiTheme="minorHAnsi" w:hAnsiTheme="minorHAnsi"/>
                <w:szCs w:val="20"/>
              </w:rPr>
            </w:pPr>
          </w:p>
          <w:p w14:paraId="381974B3" w14:textId="3C6A9E6F" w:rsidR="00AF429D" w:rsidRDefault="00AF429D" w:rsidP="00706852">
            <w:pPr>
              <w:spacing w:before="0" w:after="0"/>
              <w:jc w:val="both"/>
              <w:rPr>
                <w:rFonts w:asciiTheme="minorHAnsi" w:hAnsiTheme="minorHAnsi"/>
                <w:szCs w:val="20"/>
              </w:rPr>
            </w:pPr>
            <w:r w:rsidRPr="00AF429D">
              <w:rPr>
                <w:rFonts w:asciiTheme="minorHAnsi" w:hAnsiTheme="minorHAnsi"/>
                <w:szCs w:val="20"/>
              </w:rPr>
              <w:t>Proiectul respectă principiile privind dezvoltarea durabilă, protecției mediului, eficienței energetice, prevăzute de legislația națională și comunitară,  accesibilitatea pentru persoanele cu dizabilitati, egalitatea de şanse şi gen şi nediscriminarea</w:t>
            </w:r>
          </w:p>
          <w:p w14:paraId="614CEF6D" w14:textId="77777777" w:rsidR="00AF429D" w:rsidRDefault="00AF429D" w:rsidP="00706852">
            <w:pPr>
              <w:spacing w:before="0" w:after="0"/>
              <w:jc w:val="both"/>
              <w:rPr>
                <w:rFonts w:asciiTheme="minorHAnsi" w:hAnsiTheme="minorHAnsi"/>
                <w:szCs w:val="20"/>
              </w:rPr>
            </w:pPr>
          </w:p>
          <w:p w14:paraId="5F8A000A" w14:textId="294A7627" w:rsidR="00AF429D" w:rsidRDefault="00AF429D" w:rsidP="00706852">
            <w:pPr>
              <w:spacing w:before="0" w:after="0"/>
              <w:jc w:val="both"/>
              <w:rPr>
                <w:rFonts w:asciiTheme="minorHAnsi" w:hAnsiTheme="minorHAnsi"/>
                <w:szCs w:val="20"/>
              </w:rPr>
            </w:pPr>
            <w:r w:rsidRPr="00AF429D">
              <w:rPr>
                <w:rFonts w:asciiTheme="minorHAnsi" w:hAnsiTheme="minorHAnsi"/>
                <w:szCs w:val="20"/>
              </w:rPr>
              <w:t>Proiectul respectă principiul DNSH</w:t>
            </w:r>
          </w:p>
          <w:p w14:paraId="28A37A94" w14:textId="77777777" w:rsidR="00AF429D" w:rsidRDefault="00AF429D" w:rsidP="00706852">
            <w:pPr>
              <w:spacing w:before="0" w:after="0"/>
              <w:jc w:val="both"/>
              <w:rPr>
                <w:rFonts w:asciiTheme="minorHAnsi" w:hAnsiTheme="minorHAnsi"/>
                <w:szCs w:val="20"/>
              </w:rPr>
            </w:pPr>
          </w:p>
          <w:p w14:paraId="22A25363" w14:textId="49CAA5AE" w:rsidR="00AF429D" w:rsidRDefault="00AF429D" w:rsidP="00706852">
            <w:pPr>
              <w:spacing w:before="0" w:after="0"/>
              <w:jc w:val="both"/>
              <w:rPr>
                <w:rFonts w:asciiTheme="minorHAnsi" w:hAnsiTheme="minorHAnsi"/>
                <w:szCs w:val="20"/>
              </w:rPr>
            </w:pPr>
            <w:r w:rsidRPr="00AF429D">
              <w:rPr>
                <w:rFonts w:asciiTheme="minorHAnsi" w:hAnsiTheme="minorHAnsi"/>
                <w:szCs w:val="20"/>
              </w:rPr>
              <w:t>Proiectul asigură imunizarea la schimbările climatice</w:t>
            </w:r>
          </w:p>
          <w:p w14:paraId="7E42F14E" w14:textId="77777777" w:rsidR="00AF429D" w:rsidDel="0011615A" w:rsidRDefault="00AF429D" w:rsidP="00706852">
            <w:pPr>
              <w:spacing w:before="0" w:after="0"/>
              <w:jc w:val="both"/>
              <w:rPr>
                <w:del w:id="197" w:author="Sorin Cosmulescu" w:date="2024-03-15T15:50:00Z"/>
                <w:rFonts w:asciiTheme="minorHAnsi" w:hAnsiTheme="minorHAnsi"/>
                <w:szCs w:val="20"/>
              </w:rPr>
            </w:pPr>
          </w:p>
          <w:p w14:paraId="69302928" w14:textId="48638620" w:rsidR="00AF429D" w:rsidRPr="004C5E14" w:rsidDel="0011615A" w:rsidRDefault="002F0294" w:rsidP="00706852">
            <w:pPr>
              <w:spacing w:before="0" w:after="0"/>
              <w:jc w:val="both"/>
              <w:rPr>
                <w:del w:id="198" w:author="Sorin Cosmulescu" w:date="2024-03-15T15:50:00Z"/>
                <w:rFonts w:asciiTheme="minorHAnsi" w:hAnsiTheme="minorHAnsi"/>
                <w:strike/>
                <w:szCs w:val="20"/>
                <w:rPrChange w:id="199" w:author="Ramona Mircea" w:date="2024-03-11T13:54:00Z">
                  <w:rPr>
                    <w:del w:id="200" w:author="Sorin Cosmulescu" w:date="2024-03-15T15:50:00Z"/>
                    <w:rFonts w:asciiTheme="minorHAnsi" w:hAnsiTheme="minorHAnsi"/>
                    <w:szCs w:val="20"/>
                  </w:rPr>
                </w:rPrChange>
              </w:rPr>
            </w:pPr>
            <w:del w:id="201" w:author="Sorin Cosmulescu" w:date="2024-03-15T15:50:00Z">
              <w:r w:rsidRPr="004C5E14" w:rsidDel="0011615A">
                <w:rPr>
                  <w:rFonts w:asciiTheme="minorHAnsi" w:hAnsiTheme="minorHAnsi"/>
                  <w:strike/>
                  <w:szCs w:val="20"/>
                  <w:highlight w:val="yellow"/>
                  <w:rPrChange w:id="202" w:author="Ramona Mircea" w:date="2024-03-11T13:54:00Z">
                    <w:rPr>
                      <w:rFonts w:asciiTheme="minorHAnsi" w:hAnsiTheme="minorHAnsi"/>
                      <w:szCs w:val="20"/>
                    </w:rPr>
                  </w:rPrChange>
                </w:rPr>
                <w:delText xml:space="preserve">Proiectul este inclus în lista de proiecte prioritare selectate pentru Prioritatea 7, Obiectivul specific 5.1 din cadrul Strategiei de Dezvoltare teritorială/Strategiei </w:delText>
              </w:r>
              <w:commentRangeStart w:id="203"/>
              <w:r w:rsidRPr="004C5E14" w:rsidDel="0011615A">
                <w:rPr>
                  <w:rFonts w:asciiTheme="minorHAnsi" w:hAnsiTheme="minorHAnsi"/>
                  <w:strike/>
                  <w:szCs w:val="20"/>
                  <w:highlight w:val="yellow"/>
                  <w:rPrChange w:id="204" w:author="Ramona Mircea" w:date="2024-03-11T13:54:00Z">
                    <w:rPr>
                      <w:rFonts w:asciiTheme="minorHAnsi" w:hAnsiTheme="minorHAnsi"/>
                      <w:szCs w:val="20"/>
                    </w:rPr>
                  </w:rPrChange>
                </w:rPr>
                <w:delText>Integrate</w:delText>
              </w:r>
              <w:commentRangeEnd w:id="203"/>
              <w:r w:rsidR="005501F8" w:rsidDel="0011615A">
                <w:rPr>
                  <w:rStyle w:val="CommentReference"/>
                </w:rPr>
                <w:commentReference w:id="203"/>
              </w:r>
              <w:r w:rsidRPr="004C5E14" w:rsidDel="0011615A">
                <w:rPr>
                  <w:rFonts w:asciiTheme="minorHAnsi" w:hAnsiTheme="minorHAnsi"/>
                  <w:strike/>
                  <w:szCs w:val="20"/>
                  <w:highlight w:val="yellow"/>
                  <w:rPrChange w:id="205" w:author="Ramona Mircea" w:date="2024-03-11T13:54:00Z">
                    <w:rPr>
                      <w:rFonts w:asciiTheme="minorHAnsi" w:hAnsiTheme="minorHAnsi"/>
                      <w:szCs w:val="20"/>
                    </w:rPr>
                  </w:rPrChange>
                </w:rPr>
                <w:delText xml:space="preserve"> de Dezvoltare Urbană 2021-2027 și este complementar/ integrat cu alte proiecte din cadrul listei de proiecte prioritare a SDT/SIDU</w:delText>
              </w:r>
            </w:del>
          </w:p>
          <w:p w14:paraId="70D7DB88" w14:textId="77777777" w:rsidR="002F0294" w:rsidRDefault="002F0294" w:rsidP="00706852">
            <w:pPr>
              <w:spacing w:before="0" w:after="0"/>
              <w:jc w:val="both"/>
              <w:rPr>
                <w:rFonts w:asciiTheme="minorHAnsi" w:hAnsiTheme="minorHAnsi"/>
                <w:szCs w:val="20"/>
              </w:rPr>
            </w:pPr>
          </w:p>
          <w:p w14:paraId="240DE4C6" w14:textId="51F75048" w:rsidR="002F0294" w:rsidRDefault="002F0294" w:rsidP="00706852">
            <w:pPr>
              <w:spacing w:before="0" w:after="0"/>
              <w:jc w:val="both"/>
              <w:rPr>
                <w:rFonts w:asciiTheme="minorHAnsi" w:hAnsiTheme="minorHAnsi"/>
                <w:szCs w:val="20"/>
              </w:rPr>
            </w:pPr>
            <w:r w:rsidRPr="002F0294">
              <w:rPr>
                <w:rFonts w:asciiTheme="minorHAnsi" w:hAnsiTheme="minorHAnsi"/>
                <w:szCs w:val="20"/>
              </w:rPr>
              <w:t>Proiectul nu intră sub incidenţa ajutorului de stat</w:t>
            </w:r>
          </w:p>
          <w:p w14:paraId="17CFCD8D" w14:textId="77777777" w:rsidR="002F0294" w:rsidRDefault="002F0294" w:rsidP="00706852">
            <w:pPr>
              <w:spacing w:before="0" w:after="0"/>
              <w:jc w:val="both"/>
              <w:rPr>
                <w:rFonts w:asciiTheme="minorHAnsi" w:hAnsiTheme="minorHAnsi"/>
                <w:szCs w:val="20"/>
              </w:rPr>
            </w:pPr>
          </w:p>
          <w:p w14:paraId="6BCB929B" w14:textId="56A02247" w:rsidR="002F0294" w:rsidRPr="005150AA" w:rsidRDefault="002F0294" w:rsidP="00EC1D11">
            <w:pPr>
              <w:spacing w:before="0" w:after="0"/>
              <w:jc w:val="both"/>
              <w:rPr>
                <w:rFonts w:asciiTheme="minorHAnsi" w:hAnsiTheme="minorHAnsi"/>
                <w:szCs w:val="20"/>
              </w:rPr>
            </w:pPr>
          </w:p>
        </w:tc>
        <w:tc>
          <w:tcPr>
            <w:tcW w:w="479" w:type="dxa"/>
          </w:tcPr>
          <w:p w14:paraId="7BC442A2" w14:textId="77777777" w:rsidR="00A9198D" w:rsidRPr="005150AA" w:rsidRDefault="00A9198D" w:rsidP="00706852">
            <w:pPr>
              <w:pStyle w:val="Footer"/>
              <w:spacing w:before="0" w:after="0"/>
              <w:jc w:val="center"/>
              <w:rPr>
                <w:rFonts w:asciiTheme="minorHAnsi" w:hAnsiTheme="minorHAnsi"/>
              </w:rPr>
            </w:pPr>
          </w:p>
        </w:tc>
        <w:tc>
          <w:tcPr>
            <w:tcW w:w="484" w:type="dxa"/>
          </w:tcPr>
          <w:p w14:paraId="333D4AA5" w14:textId="77777777" w:rsidR="00A9198D" w:rsidRPr="005150AA" w:rsidRDefault="00A9198D" w:rsidP="00706852">
            <w:pPr>
              <w:pStyle w:val="Footer"/>
              <w:spacing w:before="0" w:after="0"/>
              <w:rPr>
                <w:rFonts w:asciiTheme="minorHAnsi" w:hAnsiTheme="minorHAnsi"/>
              </w:rPr>
            </w:pPr>
          </w:p>
        </w:tc>
        <w:tc>
          <w:tcPr>
            <w:tcW w:w="708" w:type="dxa"/>
          </w:tcPr>
          <w:p w14:paraId="51657747" w14:textId="77777777" w:rsidR="00A9198D" w:rsidRPr="005150AA" w:rsidRDefault="00A9198D" w:rsidP="00706852">
            <w:pPr>
              <w:pStyle w:val="Footer"/>
              <w:spacing w:before="0" w:after="0"/>
              <w:rPr>
                <w:rFonts w:asciiTheme="minorHAnsi" w:hAnsiTheme="minorHAnsi"/>
              </w:rPr>
            </w:pPr>
          </w:p>
        </w:tc>
        <w:tc>
          <w:tcPr>
            <w:tcW w:w="730" w:type="dxa"/>
          </w:tcPr>
          <w:p w14:paraId="3C9DC8BE" w14:textId="77777777" w:rsidR="00A9198D" w:rsidRPr="005150AA" w:rsidRDefault="00A9198D" w:rsidP="00706852">
            <w:pPr>
              <w:pStyle w:val="Footer"/>
              <w:spacing w:before="0" w:after="0"/>
              <w:rPr>
                <w:rFonts w:asciiTheme="minorHAnsi" w:hAnsiTheme="minorHAnsi"/>
              </w:rPr>
            </w:pPr>
          </w:p>
        </w:tc>
        <w:tc>
          <w:tcPr>
            <w:tcW w:w="562" w:type="dxa"/>
          </w:tcPr>
          <w:p w14:paraId="0C2AF4B9" w14:textId="77777777" w:rsidR="00A9198D" w:rsidRPr="005150AA" w:rsidRDefault="00A9198D" w:rsidP="00706852">
            <w:pPr>
              <w:pStyle w:val="Footer"/>
              <w:spacing w:before="0" w:after="0"/>
              <w:rPr>
                <w:rFonts w:asciiTheme="minorHAnsi" w:hAnsiTheme="minorHAnsi"/>
              </w:rPr>
            </w:pPr>
          </w:p>
        </w:tc>
        <w:tc>
          <w:tcPr>
            <w:tcW w:w="590" w:type="dxa"/>
          </w:tcPr>
          <w:p w14:paraId="66FB0C8F" w14:textId="77777777" w:rsidR="00A9198D" w:rsidRPr="005150AA" w:rsidRDefault="00A9198D" w:rsidP="00706852">
            <w:pPr>
              <w:pStyle w:val="Footer"/>
              <w:spacing w:before="0" w:after="0"/>
              <w:rPr>
                <w:rFonts w:asciiTheme="minorHAnsi" w:hAnsiTheme="minorHAnsi"/>
              </w:rPr>
            </w:pPr>
          </w:p>
        </w:tc>
        <w:tc>
          <w:tcPr>
            <w:tcW w:w="702" w:type="dxa"/>
          </w:tcPr>
          <w:p w14:paraId="481DC25C" w14:textId="77777777" w:rsidR="00A9198D" w:rsidRPr="005150AA" w:rsidRDefault="00A9198D" w:rsidP="00706852">
            <w:pPr>
              <w:pStyle w:val="Footer"/>
              <w:spacing w:before="0" w:after="0"/>
              <w:rPr>
                <w:rFonts w:asciiTheme="minorHAnsi" w:hAnsiTheme="minorHAnsi"/>
              </w:rPr>
            </w:pPr>
          </w:p>
        </w:tc>
        <w:tc>
          <w:tcPr>
            <w:tcW w:w="840" w:type="dxa"/>
          </w:tcPr>
          <w:p w14:paraId="38B6194A" w14:textId="77777777" w:rsidR="00A9198D" w:rsidRPr="005150AA" w:rsidRDefault="00A9198D" w:rsidP="00706852">
            <w:pPr>
              <w:pStyle w:val="Footer"/>
              <w:spacing w:before="0" w:after="0"/>
              <w:rPr>
                <w:rFonts w:asciiTheme="minorHAnsi" w:hAnsiTheme="minorHAnsi"/>
              </w:rPr>
            </w:pPr>
          </w:p>
        </w:tc>
      </w:tr>
      <w:tr w:rsidR="00EC1D11" w:rsidRPr="005150AA" w14:paraId="11D9AA0F" w14:textId="77777777" w:rsidTr="003E3D11">
        <w:trPr>
          <w:trHeight w:val="20"/>
          <w:tblHeader/>
        </w:trPr>
        <w:tc>
          <w:tcPr>
            <w:tcW w:w="10101" w:type="dxa"/>
            <w:gridSpan w:val="3"/>
          </w:tcPr>
          <w:p w14:paraId="693D273E" w14:textId="77777777" w:rsidR="00EC1D11" w:rsidRDefault="00EC1D11" w:rsidP="00EC1D11">
            <w:pPr>
              <w:spacing w:before="0" w:after="0"/>
              <w:jc w:val="both"/>
              <w:rPr>
                <w:rFonts w:asciiTheme="minorHAnsi" w:hAnsiTheme="minorHAnsi"/>
                <w:szCs w:val="20"/>
              </w:rPr>
            </w:pPr>
            <w:r w:rsidRPr="002F0294">
              <w:rPr>
                <w:rFonts w:asciiTheme="minorHAnsi" w:hAnsiTheme="minorHAnsi"/>
                <w:szCs w:val="20"/>
              </w:rPr>
              <w:t>Proiectul are un caracter integrat</w:t>
            </w:r>
          </w:p>
          <w:p w14:paraId="6A175727" w14:textId="77777777" w:rsidR="00EC1D11" w:rsidRDefault="00EC1D11" w:rsidP="00EC1D11">
            <w:pPr>
              <w:spacing w:before="0" w:after="0"/>
              <w:jc w:val="both"/>
              <w:rPr>
                <w:rFonts w:asciiTheme="minorHAnsi" w:hAnsiTheme="minorHAnsi"/>
                <w:szCs w:val="20"/>
              </w:rPr>
            </w:pPr>
          </w:p>
          <w:p w14:paraId="1C776702" w14:textId="77D3969E" w:rsidR="00EC1D11" w:rsidRPr="004C5E14" w:rsidDel="0011615A" w:rsidRDefault="00EC1D11" w:rsidP="00EC1D11">
            <w:pPr>
              <w:spacing w:before="0" w:after="0"/>
              <w:jc w:val="both"/>
              <w:rPr>
                <w:del w:id="206" w:author="Sorin Cosmulescu" w:date="2024-03-15T15:50:00Z"/>
                <w:rFonts w:asciiTheme="minorHAnsi" w:hAnsiTheme="minorHAnsi"/>
                <w:strike/>
                <w:szCs w:val="20"/>
                <w:highlight w:val="yellow"/>
                <w:rPrChange w:id="207" w:author="Ramona Mircea" w:date="2024-03-11T13:55:00Z">
                  <w:rPr>
                    <w:del w:id="208" w:author="Sorin Cosmulescu" w:date="2024-03-15T15:50:00Z"/>
                    <w:rFonts w:asciiTheme="minorHAnsi" w:hAnsiTheme="minorHAnsi"/>
                    <w:szCs w:val="20"/>
                  </w:rPr>
                </w:rPrChange>
              </w:rPr>
            </w:pPr>
            <w:del w:id="209" w:author="Sorin Cosmulescu" w:date="2024-03-15T15:50:00Z">
              <w:r w:rsidRPr="004C5E14" w:rsidDel="0011615A">
                <w:rPr>
                  <w:rFonts w:asciiTheme="minorHAnsi" w:hAnsiTheme="minorHAnsi"/>
                  <w:strike/>
                  <w:szCs w:val="20"/>
                  <w:highlight w:val="yellow"/>
                  <w:rPrChange w:id="210" w:author="Ramona Mircea" w:date="2024-03-11T13:55:00Z">
                    <w:rPr>
                      <w:rFonts w:asciiTheme="minorHAnsi" w:hAnsiTheme="minorHAnsi"/>
                      <w:szCs w:val="20"/>
                    </w:rPr>
                  </w:rPrChange>
                </w:rPr>
                <w:delText>Delimitarea zonelor de regenerare urbană (în conformitate cu OUG 183/2022) -Extras din planul urbanistic general cu zone definite pentru operaţiuni regenerare urbană sau Studiu elaborat de specialişti atestaţi în domeniul urbanismului pentru identificarea de zone care pot face obiectul regenerării urbane, inclusiv zone urbane marginalizate</w:delText>
              </w:r>
            </w:del>
          </w:p>
          <w:p w14:paraId="2BB78A86" w14:textId="0B463199" w:rsidR="00EC1D11" w:rsidRPr="004C5E14" w:rsidDel="0011615A" w:rsidRDefault="00EC1D11" w:rsidP="00EC1D11">
            <w:pPr>
              <w:spacing w:before="0" w:after="0"/>
              <w:jc w:val="both"/>
              <w:rPr>
                <w:del w:id="211" w:author="Sorin Cosmulescu" w:date="2024-03-15T15:50:00Z"/>
                <w:rFonts w:asciiTheme="minorHAnsi" w:hAnsiTheme="minorHAnsi"/>
                <w:strike/>
                <w:szCs w:val="20"/>
                <w:highlight w:val="yellow"/>
                <w:rPrChange w:id="212" w:author="Ramona Mircea" w:date="2024-03-11T13:55:00Z">
                  <w:rPr>
                    <w:del w:id="213" w:author="Sorin Cosmulescu" w:date="2024-03-15T15:50:00Z"/>
                    <w:rFonts w:asciiTheme="minorHAnsi" w:hAnsiTheme="minorHAnsi"/>
                    <w:szCs w:val="20"/>
                  </w:rPr>
                </w:rPrChange>
              </w:rPr>
            </w:pPr>
          </w:p>
          <w:p w14:paraId="3B4A0581" w14:textId="7EA9DFB7" w:rsidR="00EC1D11" w:rsidRPr="004C5E14" w:rsidDel="0011615A" w:rsidRDefault="00EC1D11" w:rsidP="00EC1D11">
            <w:pPr>
              <w:spacing w:before="0" w:after="0"/>
              <w:jc w:val="both"/>
              <w:rPr>
                <w:del w:id="214" w:author="Sorin Cosmulescu" w:date="2024-03-15T15:50:00Z"/>
                <w:rFonts w:asciiTheme="minorHAnsi" w:hAnsiTheme="minorHAnsi"/>
                <w:strike/>
                <w:szCs w:val="20"/>
                <w:highlight w:val="yellow"/>
                <w:rPrChange w:id="215" w:author="Ramona Mircea" w:date="2024-03-11T13:55:00Z">
                  <w:rPr>
                    <w:del w:id="216" w:author="Sorin Cosmulescu" w:date="2024-03-15T15:50:00Z"/>
                    <w:rFonts w:asciiTheme="minorHAnsi" w:hAnsiTheme="minorHAnsi"/>
                    <w:szCs w:val="20"/>
                  </w:rPr>
                </w:rPrChange>
              </w:rPr>
            </w:pPr>
            <w:del w:id="217" w:author="Sorin Cosmulescu" w:date="2024-03-15T15:50:00Z">
              <w:r w:rsidRPr="004C5E14" w:rsidDel="0011615A">
                <w:rPr>
                  <w:rFonts w:asciiTheme="minorHAnsi" w:hAnsiTheme="minorHAnsi"/>
                  <w:strike/>
                  <w:szCs w:val="20"/>
                  <w:highlight w:val="yellow"/>
                  <w:rPrChange w:id="218" w:author="Ramona Mircea" w:date="2024-03-11T13:55:00Z">
                    <w:rPr>
                      <w:rFonts w:asciiTheme="minorHAnsi" w:hAnsiTheme="minorHAnsi"/>
                      <w:szCs w:val="20"/>
                    </w:rPr>
                  </w:rPrChange>
                </w:rPr>
                <w:delText>Proiectul vizează teritoriul administrativ al oraselor / zonelor urbane funcţionale și a fost prioritizat de structura de guvernanță a SIDU /SDT 2021-2027</w:delText>
              </w:r>
            </w:del>
          </w:p>
          <w:p w14:paraId="21C20300" w14:textId="77777777" w:rsidR="00EC1D11" w:rsidRPr="004C5E14" w:rsidRDefault="00EC1D11" w:rsidP="00EC1D11">
            <w:pPr>
              <w:spacing w:before="0" w:after="0"/>
              <w:jc w:val="both"/>
              <w:rPr>
                <w:rFonts w:asciiTheme="minorHAnsi" w:hAnsiTheme="minorHAnsi"/>
                <w:strike/>
                <w:szCs w:val="20"/>
                <w:highlight w:val="yellow"/>
                <w:rPrChange w:id="219" w:author="Ramona Mircea" w:date="2024-03-11T13:55:00Z">
                  <w:rPr>
                    <w:rFonts w:asciiTheme="minorHAnsi" w:hAnsiTheme="minorHAnsi"/>
                    <w:szCs w:val="20"/>
                  </w:rPr>
                </w:rPrChange>
              </w:rPr>
            </w:pPr>
          </w:p>
          <w:p w14:paraId="2AF9E860" w14:textId="79123359" w:rsidR="00EC1D11" w:rsidRPr="004C5E14" w:rsidDel="0011615A" w:rsidRDefault="00EC1D11" w:rsidP="00EC1D11">
            <w:pPr>
              <w:spacing w:before="0" w:after="0"/>
              <w:jc w:val="both"/>
              <w:rPr>
                <w:del w:id="220" w:author="Sorin Cosmulescu" w:date="2024-03-15T15:50:00Z"/>
                <w:rFonts w:asciiTheme="minorHAnsi" w:hAnsiTheme="minorHAnsi"/>
                <w:strike/>
                <w:szCs w:val="20"/>
                <w:highlight w:val="yellow"/>
                <w:rPrChange w:id="221" w:author="Ramona Mircea" w:date="2024-03-11T13:55:00Z">
                  <w:rPr>
                    <w:del w:id="222" w:author="Sorin Cosmulescu" w:date="2024-03-15T15:50:00Z"/>
                    <w:rFonts w:asciiTheme="minorHAnsi" w:hAnsiTheme="minorHAnsi"/>
                    <w:szCs w:val="20"/>
                  </w:rPr>
                </w:rPrChange>
              </w:rPr>
            </w:pPr>
          </w:p>
          <w:p w14:paraId="50546864" w14:textId="54F55A44" w:rsidR="00EC1D11" w:rsidRPr="004C5E14" w:rsidRDefault="00EC1D11" w:rsidP="00EC1D11">
            <w:pPr>
              <w:spacing w:before="0" w:after="0"/>
              <w:jc w:val="both"/>
              <w:rPr>
                <w:rFonts w:asciiTheme="minorHAnsi" w:hAnsiTheme="minorHAnsi"/>
                <w:strike/>
                <w:szCs w:val="20"/>
                <w:rPrChange w:id="223" w:author="Ramona Mircea" w:date="2024-03-11T13:55:00Z">
                  <w:rPr>
                    <w:rFonts w:asciiTheme="minorHAnsi" w:hAnsiTheme="minorHAnsi"/>
                    <w:szCs w:val="20"/>
                  </w:rPr>
                </w:rPrChange>
              </w:rPr>
            </w:pPr>
            <w:del w:id="224" w:author="Sorin Cosmulescu" w:date="2024-03-15T15:50:00Z">
              <w:r w:rsidRPr="004C5E14" w:rsidDel="0011615A">
                <w:rPr>
                  <w:rFonts w:asciiTheme="minorHAnsi" w:hAnsiTheme="minorHAnsi"/>
                  <w:strike/>
                  <w:szCs w:val="20"/>
                  <w:highlight w:val="yellow"/>
                  <w:rPrChange w:id="225" w:author="Ramona Mircea" w:date="2024-03-11T13:55:00Z">
                    <w:rPr>
                      <w:rFonts w:asciiTheme="minorHAnsi" w:hAnsiTheme="minorHAnsi"/>
                      <w:szCs w:val="20"/>
                    </w:rPr>
                  </w:rPrChange>
                </w:rPr>
                <w:delText>Pentru proiectele care vizează investiţii în spaţii verzi, suprafaţa de teren pe care se realizează proiectul face parte din Registru local al spaţiilor verzi</w:delText>
              </w:r>
            </w:del>
          </w:p>
          <w:p w14:paraId="15AEA0D1" w14:textId="77777777" w:rsidR="00EC1D11" w:rsidRDefault="00EC1D11" w:rsidP="00706852">
            <w:pPr>
              <w:spacing w:before="0" w:after="0"/>
              <w:jc w:val="both"/>
              <w:rPr>
                <w:rFonts w:asciiTheme="minorHAnsi" w:hAnsiTheme="minorHAnsi"/>
                <w:szCs w:val="20"/>
              </w:rPr>
            </w:pPr>
          </w:p>
        </w:tc>
        <w:tc>
          <w:tcPr>
            <w:tcW w:w="479" w:type="dxa"/>
          </w:tcPr>
          <w:p w14:paraId="675C2DA4" w14:textId="77777777" w:rsidR="00EC1D11" w:rsidRPr="005150AA" w:rsidRDefault="00EC1D11" w:rsidP="00706852">
            <w:pPr>
              <w:pStyle w:val="Footer"/>
              <w:spacing w:before="0" w:after="0"/>
              <w:jc w:val="center"/>
              <w:rPr>
                <w:rFonts w:asciiTheme="minorHAnsi" w:hAnsiTheme="minorHAnsi"/>
              </w:rPr>
            </w:pPr>
          </w:p>
        </w:tc>
        <w:tc>
          <w:tcPr>
            <w:tcW w:w="484" w:type="dxa"/>
          </w:tcPr>
          <w:p w14:paraId="564FE3DD" w14:textId="77777777" w:rsidR="00EC1D11" w:rsidRPr="005150AA" w:rsidRDefault="00EC1D11" w:rsidP="00706852">
            <w:pPr>
              <w:pStyle w:val="Footer"/>
              <w:spacing w:before="0" w:after="0"/>
              <w:rPr>
                <w:rFonts w:asciiTheme="minorHAnsi" w:hAnsiTheme="minorHAnsi"/>
              </w:rPr>
            </w:pPr>
          </w:p>
        </w:tc>
        <w:tc>
          <w:tcPr>
            <w:tcW w:w="708" w:type="dxa"/>
          </w:tcPr>
          <w:p w14:paraId="51E575B8" w14:textId="77777777" w:rsidR="00EC1D11" w:rsidRPr="005150AA" w:rsidRDefault="00EC1D11" w:rsidP="00706852">
            <w:pPr>
              <w:pStyle w:val="Footer"/>
              <w:spacing w:before="0" w:after="0"/>
              <w:rPr>
                <w:rFonts w:asciiTheme="minorHAnsi" w:hAnsiTheme="minorHAnsi"/>
              </w:rPr>
            </w:pPr>
          </w:p>
        </w:tc>
        <w:tc>
          <w:tcPr>
            <w:tcW w:w="730" w:type="dxa"/>
          </w:tcPr>
          <w:p w14:paraId="6AE1E4EA" w14:textId="77777777" w:rsidR="00EC1D11" w:rsidRPr="005150AA" w:rsidRDefault="00EC1D11" w:rsidP="00706852">
            <w:pPr>
              <w:pStyle w:val="Footer"/>
              <w:spacing w:before="0" w:after="0"/>
              <w:rPr>
                <w:rFonts w:asciiTheme="minorHAnsi" w:hAnsiTheme="minorHAnsi"/>
              </w:rPr>
            </w:pPr>
          </w:p>
        </w:tc>
        <w:tc>
          <w:tcPr>
            <w:tcW w:w="562" w:type="dxa"/>
          </w:tcPr>
          <w:p w14:paraId="7717D360" w14:textId="77777777" w:rsidR="00EC1D11" w:rsidRPr="005150AA" w:rsidRDefault="00EC1D11" w:rsidP="00706852">
            <w:pPr>
              <w:pStyle w:val="Footer"/>
              <w:spacing w:before="0" w:after="0"/>
              <w:rPr>
                <w:rFonts w:asciiTheme="minorHAnsi" w:hAnsiTheme="minorHAnsi"/>
              </w:rPr>
            </w:pPr>
          </w:p>
        </w:tc>
        <w:tc>
          <w:tcPr>
            <w:tcW w:w="590" w:type="dxa"/>
          </w:tcPr>
          <w:p w14:paraId="6814F924" w14:textId="77777777" w:rsidR="00EC1D11" w:rsidRPr="005150AA" w:rsidRDefault="00EC1D11" w:rsidP="00706852">
            <w:pPr>
              <w:pStyle w:val="Footer"/>
              <w:spacing w:before="0" w:after="0"/>
              <w:rPr>
                <w:rFonts w:asciiTheme="minorHAnsi" w:hAnsiTheme="minorHAnsi"/>
              </w:rPr>
            </w:pPr>
          </w:p>
        </w:tc>
        <w:tc>
          <w:tcPr>
            <w:tcW w:w="702" w:type="dxa"/>
          </w:tcPr>
          <w:p w14:paraId="07A6D03E" w14:textId="77777777" w:rsidR="00EC1D11" w:rsidRPr="005150AA" w:rsidRDefault="00EC1D11" w:rsidP="00706852">
            <w:pPr>
              <w:pStyle w:val="Footer"/>
              <w:spacing w:before="0" w:after="0"/>
              <w:rPr>
                <w:rFonts w:asciiTheme="minorHAnsi" w:hAnsiTheme="minorHAnsi"/>
              </w:rPr>
            </w:pPr>
          </w:p>
        </w:tc>
        <w:tc>
          <w:tcPr>
            <w:tcW w:w="840" w:type="dxa"/>
          </w:tcPr>
          <w:p w14:paraId="258F9F29" w14:textId="77777777" w:rsidR="00EC1D11" w:rsidRPr="005150AA" w:rsidRDefault="00EC1D11" w:rsidP="00706852">
            <w:pPr>
              <w:pStyle w:val="Footer"/>
              <w:spacing w:before="0" w:after="0"/>
              <w:rPr>
                <w:rFonts w:asciiTheme="minorHAnsi" w:hAnsiTheme="minorHAnsi"/>
              </w:rPr>
            </w:pPr>
          </w:p>
        </w:tc>
      </w:tr>
      <w:tr w:rsidR="008A070D" w:rsidRPr="005150AA" w14:paraId="58DD93BA" w14:textId="77777777" w:rsidTr="00706852">
        <w:trPr>
          <w:trHeight w:val="20"/>
          <w:tblHeader/>
        </w:trPr>
        <w:tc>
          <w:tcPr>
            <w:tcW w:w="15196" w:type="dxa"/>
            <w:gridSpan w:val="11"/>
            <w:shd w:val="clear" w:color="auto" w:fill="00B050"/>
          </w:tcPr>
          <w:p w14:paraId="2B9CC781" w14:textId="77777777" w:rsidR="00A9198D" w:rsidRPr="005150AA" w:rsidRDefault="00A9198D" w:rsidP="00706852">
            <w:pPr>
              <w:pStyle w:val="Header"/>
              <w:tabs>
                <w:tab w:val="clear" w:pos="4320"/>
                <w:tab w:val="center" w:pos="356"/>
              </w:tabs>
              <w:spacing w:before="0" w:after="0"/>
              <w:rPr>
                <w:rFonts w:asciiTheme="minorHAnsi" w:hAnsiTheme="minorHAnsi"/>
                <w:b/>
                <w:sz w:val="28"/>
                <w:szCs w:val="28"/>
                <w:lang w:val="it-IT"/>
              </w:rPr>
            </w:pPr>
            <w:r w:rsidRPr="005150AA">
              <w:rPr>
                <w:rFonts w:asciiTheme="minorHAnsi" w:hAnsiTheme="minorHAnsi"/>
                <w:b/>
                <w:sz w:val="28"/>
                <w:szCs w:val="28"/>
                <w:lang w:val="it-IT"/>
              </w:rPr>
              <w:t>PROIECTUL ESTE DECLARAT CONFORM SI ELIGIBIL</w:t>
            </w:r>
          </w:p>
          <w:p w14:paraId="7E09CBD5" w14:textId="77777777" w:rsidR="000561F6" w:rsidRPr="005150AA" w:rsidRDefault="000561F6" w:rsidP="00706852">
            <w:pPr>
              <w:pStyle w:val="Header"/>
              <w:tabs>
                <w:tab w:val="clear" w:pos="4320"/>
                <w:tab w:val="center" w:pos="356"/>
              </w:tabs>
              <w:spacing w:before="0" w:after="0"/>
              <w:rPr>
                <w:rFonts w:asciiTheme="minorHAnsi" w:hAnsiTheme="minorHAnsi"/>
                <w:b/>
                <w:sz w:val="28"/>
                <w:szCs w:val="28"/>
                <w:lang w:val="it-IT"/>
              </w:rPr>
            </w:pPr>
          </w:p>
        </w:tc>
      </w:tr>
    </w:tbl>
    <w:p w14:paraId="38F3271B" w14:textId="77777777" w:rsidR="00AC2DCB" w:rsidRPr="005150AA" w:rsidRDefault="00AC2DCB">
      <w:pPr>
        <w:rPr>
          <w:rFonts w:asciiTheme="minorHAnsi" w:hAnsiTheme="minorHAnsi"/>
          <w:b/>
        </w:rPr>
      </w:pPr>
    </w:p>
    <w:p w14:paraId="0F1C13F4" w14:textId="77777777" w:rsidR="002003EB" w:rsidRPr="005150AA" w:rsidRDefault="002003EB">
      <w:pPr>
        <w:rPr>
          <w:rFonts w:asciiTheme="minorHAnsi" w:hAnsiTheme="minorHAnsi"/>
          <w:b/>
        </w:rPr>
      </w:pPr>
      <w:r w:rsidRPr="005150AA">
        <w:rPr>
          <w:rFonts w:asciiTheme="minorHAnsi" w:hAnsiTheme="minorHAnsi"/>
          <w:b/>
        </w:rPr>
        <w:t>OBSERVATII</w:t>
      </w:r>
    </w:p>
    <w:p w14:paraId="5146B501" w14:textId="77777777" w:rsidR="008D2B89" w:rsidRPr="005150AA" w:rsidRDefault="008D2B89">
      <w:pPr>
        <w:rPr>
          <w:rFonts w:asciiTheme="minorHAnsi" w:hAnsi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5150AA" w14:paraId="41A51562" w14:textId="77777777" w:rsidTr="00794A8D">
        <w:trPr>
          <w:trHeight w:val="20"/>
          <w:tblHeader/>
        </w:trPr>
        <w:tc>
          <w:tcPr>
            <w:tcW w:w="15018" w:type="dxa"/>
          </w:tcPr>
          <w:p w14:paraId="43363E73" w14:textId="77777777" w:rsidR="005211FD" w:rsidRPr="00706852" w:rsidRDefault="005211FD" w:rsidP="005211FD">
            <w:pPr>
              <w:spacing w:before="0" w:after="0"/>
              <w:ind w:left="360"/>
              <w:jc w:val="both"/>
              <w:rPr>
                <w:rFonts w:asciiTheme="minorHAnsi" w:hAnsiTheme="minorHAnsi" w:cstheme="minorHAnsi"/>
                <w:sz w:val="16"/>
                <w:szCs w:val="16"/>
                <w:lang w:val="it-IT"/>
              </w:rPr>
            </w:pPr>
            <w:r w:rsidRPr="00706852">
              <w:rPr>
                <w:rFonts w:asciiTheme="minorHAnsi" w:hAnsiTheme="minorHAnsi" w:cstheme="minorHAnsi"/>
                <w:sz w:val="16"/>
                <w:szCs w:val="16"/>
                <w:lang w:val="it-IT"/>
              </w:rPr>
              <w:t>Se vor mentiona solicitarile de clarificari si raspunsurile la acestea</w:t>
            </w:r>
          </w:p>
          <w:p w14:paraId="13068E35" w14:textId="77777777" w:rsidR="005211FD" w:rsidRPr="00706852" w:rsidRDefault="005211FD" w:rsidP="005211FD">
            <w:pPr>
              <w:spacing w:before="0" w:after="0"/>
              <w:ind w:left="360"/>
              <w:jc w:val="both"/>
              <w:rPr>
                <w:rFonts w:asciiTheme="minorHAnsi" w:hAnsiTheme="minorHAnsi" w:cstheme="minorHAnsi"/>
                <w:sz w:val="16"/>
                <w:szCs w:val="16"/>
                <w:lang w:val="it-IT"/>
              </w:rPr>
            </w:pPr>
            <w:r w:rsidRPr="00706852">
              <w:rPr>
                <w:rFonts w:asciiTheme="minorHAnsi" w:hAnsiTheme="minorHAnsi" w:cstheme="minorHAnsi"/>
                <w:sz w:val="16"/>
                <w:szCs w:val="16"/>
                <w:lang w:val="it-IT"/>
              </w:rPr>
              <w:t>Se vor mentiona problemele identificate si observatiile celor 2 experti</w:t>
            </w:r>
          </w:p>
          <w:p w14:paraId="7D8A4537" w14:textId="4946FA17" w:rsidR="005211FD" w:rsidRPr="00706852" w:rsidRDefault="005211FD" w:rsidP="005211FD">
            <w:pPr>
              <w:spacing w:before="0" w:after="0"/>
              <w:ind w:left="360"/>
              <w:jc w:val="both"/>
              <w:rPr>
                <w:rFonts w:asciiTheme="minorHAnsi" w:hAnsiTheme="minorHAnsi" w:cstheme="minorHAnsi"/>
                <w:sz w:val="16"/>
                <w:szCs w:val="16"/>
                <w:lang w:val="it-IT"/>
              </w:rPr>
            </w:pPr>
            <w:r w:rsidRPr="00706852">
              <w:rPr>
                <w:rFonts w:asciiTheme="minorHAnsi" w:hAnsiTheme="minorHAnsi" w:cstheme="minorHAnsi"/>
                <w:sz w:val="16"/>
                <w:szCs w:val="16"/>
                <w:lang w:val="it-IT"/>
              </w:rPr>
              <w:t>Se v</w:t>
            </w:r>
            <w:r w:rsidR="002C4E9F" w:rsidRPr="00706852">
              <w:rPr>
                <w:rFonts w:asciiTheme="minorHAnsi" w:hAnsiTheme="minorHAnsi" w:cstheme="minorHAnsi"/>
                <w:sz w:val="16"/>
                <w:szCs w:val="16"/>
                <w:lang w:val="it-IT"/>
              </w:rPr>
              <w:t>a</w:t>
            </w:r>
            <w:r w:rsidRPr="00706852">
              <w:rPr>
                <w:rFonts w:asciiTheme="minorHAnsi" w:hAnsiTheme="minorHAnsi" w:cstheme="minorHAnsi"/>
                <w:sz w:val="16"/>
                <w:szCs w:val="16"/>
                <w:lang w:val="it-IT"/>
              </w:rPr>
              <w:t xml:space="preserve"> justifica neindeplinirea anumitor criterii, daca este cazul</w:t>
            </w:r>
          </w:p>
          <w:p w14:paraId="3C8E5780" w14:textId="0837CC1C" w:rsidR="005211FD" w:rsidRPr="00706852" w:rsidRDefault="005211FD" w:rsidP="005211FD">
            <w:pPr>
              <w:spacing w:before="0" w:after="0"/>
              <w:ind w:left="360"/>
              <w:jc w:val="both"/>
              <w:rPr>
                <w:rFonts w:asciiTheme="minorHAnsi" w:hAnsiTheme="minorHAnsi" w:cstheme="minorHAnsi"/>
                <w:sz w:val="16"/>
                <w:szCs w:val="16"/>
                <w:lang w:val="it-IT"/>
              </w:rPr>
            </w:pPr>
            <w:r w:rsidRPr="00706852">
              <w:rPr>
                <w:rFonts w:asciiTheme="minorHAnsi" w:hAnsiTheme="minorHAnsi" w:cstheme="minorHAnsi"/>
                <w:sz w:val="16"/>
                <w:szCs w:val="16"/>
                <w:lang w:val="it-IT"/>
              </w:rPr>
              <w:t>Se va mentiona daca pro</w:t>
            </w:r>
            <w:r w:rsidR="00BA406A" w:rsidRPr="00706852">
              <w:rPr>
                <w:rFonts w:asciiTheme="minorHAnsi" w:hAnsiTheme="minorHAnsi" w:cstheme="minorHAnsi"/>
                <w:sz w:val="16"/>
                <w:szCs w:val="16"/>
                <w:lang w:val="it-IT"/>
              </w:rPr>
              <w:t>ie</w:t>
            </w:r>
            <w:r w:rsidRPr="00706852">
              <w:rPr>
                <w:rFonts w:asciiTheme="minorHAnsi" w:hAnsiTheme="minorHAnsi" w:cstheme="minorHAnsi"/>
                <w:sz w:val="16"/>
                <w:szCs w:val="16"/>
                <w:lang w:val="it-IT"/>
              </w:rPr>
              <w:t>ctul este respins sau trece in etapa urmatoare</w:t>
            </w:r>
          </w:p>
          <w:p w14:paraId="3BBFA18B" w14:textId="77777777" w:rsidR="005211FD" w:rsidRPr="005150AA" w:rsidRDefault="005211FD" w:rsidP="005211FD">
            <w:pPr>
              <w:spacing w:before="0" w:after="0"/>
              <w:ind w:left="360"/>
              <w:jc w:val="both"/>
              <w:rPr>
                <w:b/>
                <w:sz w:val="16"/>
                <w:szCs w:val="16"/>
                <w:lang w:val="it-IT"/>
              </w:rPr>
            </w:pPr>
            <w:r w:rsidRPr="00706852">
              <w:rPr>
                <w:rFonts w:asciiTheme="minorHAnsi" w:hAnsiTheme="minorHAnsi" w:cstheme="minorHAnsi"/>
                <w:sz w:val="16"/>
                <w:szCs w:val="16"/>
                <w:lang w:val="it-IT"/>
              </w:rPr>
              <w:t>Se va mentiona daca a fost necesara realizarea medierii si concluziile acesteia</w:t>
            </w:r>
          </w:p>
        </w:tc>
      </w:tr>
    </w:tbl>
    <w:p w14:paraId="753219CE" w14:textId="5AD2F7A8" w:rsidR="005211FD" w:rsidRPr="005150AA" w:rsidRDefault="005211FD" w:rsidP="005211FD">
      <w:pPr>
        <w:jc w:val="both"/>
        <w:rPr>
          <w:sz w:val="16"/>
          <w:szCs w:val="16"/>
        </w:rPr>
      </w:pPr>
    </w:p>
    <w:p w14:paraId="0E2E9E4E" w14:textId="77777777" w:rsidR="00DA6D2D" w:rsidRPr="00706852" w:rsidRDefault="00DA6D2D" w:rsidP="00DA6D2D">
      <w:pPr>
        <w:jc w:val="both"/>
        <w:rPr>
          <w:rFonts w:asciiTheme="minorHAnsi" w:hAnsiTheme="minorHAnsi" w:cstheme="minorHAnsi"/>
          <w:szCs w:val="20"/>
        </w:rPr>
      </w:pPr>
      <w:r w:rsidRPr="00706852">
        <w:rPr>
          <w:rFonts w:asciiTheme="minorHAnsi" w:hAnsiTheme="minorHAnsi" w:cstheme="minorHAnsi"/>
          <w:szCs w:val="20"/>
        </w:rPr>
        <w:t>Observatie:</w:t>
      </w:r>
    </w:p>
    <w:p w14:paraId="2D7BDE32" w14:textId="77777777" w:rsidR="00DA6D2D" w:rsidRPr="00706852" w:rsidRDefault="00DA6D2D" w:rsidP="00DA6D2D">
      <w:pPr>
        <w:jc w:val="both"/>
        <w:rPr>
          <w:rFonts w:asciiTheme="minorHAnsi" w:hAnsiTheme="minorHAnsi" w:cstheme="minorHAnsi"/>
          <w:szCs w:val="20"/>
        </w:rPr>
      </w:pPr>
    </w:p>
    <w:p w14:paraId="0407DF10" w14:textId="6C98342E" w:rsidR="00DA6D2D" w:rsidRPr="00706852" w:rsidRDefault="00DA6D2D" w:rsidP="00DA6D2D">
      <w:pPr>
        <w:jc w:val="both"/>
        <w:rPr>
          <w:rFonts w:asciiTheme="minorHAnsi" w:hAnsiTheme="minorHAnsi" w:cstheme="minorHAnsi"/>
          <w:szCs w:val="20"/>
        </w:rPr>
      </w:pPr>
      <w:r w:rsidRPr="00706852">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706852">
        <w:rPr>
          <w:rFonts w:asciiTheme="minorHAnsi" w:hAnsiTheme="minorHAnsi" w:cstheme="minorHAnsi"/>
          <w:szCs w:val="20"/>
        </w:rPr>
        <w:t xml:space="preserve">in </w:t>
      </w:r>
      <w:r w:rsidRPr="00706852">
        <w:rPr>
          <w:rFonts w:asciiTheme="minorHAnsi" w:hAnsiTheme="minorHAnsi" w:cstheme="minorHAnsi"/>
          <w:szCs w:val="20"/>
        </w:rPr>
        <w:t>Ghidul s</w:t>
      </w:r>
      <w:r w:rsidR="00E02BA8" w:rsidRPr="00706852">
        <w:rPr>
          <w:rFonts w:asciiTheme="minorHAnsi" w:hAnsiTheme="minorHAnsi" w:cstheme="minorHAnsi"/>
          <w:szCs w:val="20"/>
        </w:rPr>
        <w:t>olicitantului</w:t>
      </w:r>
      <w:r w:rsidRPr="00706852">
        <w:rPr>
          <w:rFonts w:asciiTheme="minorHAnsi" w:hAnsiTheme="minorHAnsi" w:cstheme="minorHAnsi"/>
          <w:szCs w:val="20"/>
        </w:rPr>
        <w:t xml:space="preserve">. </w:t>
      </w:r>
    </w:p>
    <w:p w14:paraId="3D051372" w14:textId="1FB23BC2" w:rsidR="00DA6D2D" w:rsidRPr="00706852" w:rsidRDefault="00DA6D2D" w:rsidP="00DA6D2D">
      <w:pPr>
        <w:jc w:val="both"/>
        <w:rPr>
          <w:rFonts w:asciiTheme="minorHAnsi" w:hAnsiTheme="minorHAnsi" w:cstheme="minorHAnsi"/>
          <w:szCs w:val="20"/>
        </w:rPr>
      </w:pPr>
      <w:r w:rsidRPr="00706852">
        <w:rPr>
          <w:rFonts w:asciiTheme="minorHAnsi" w:hAnsiTheme="minorHAnsi" w:cstheme="minorHAnsi"/>
          <w:szCs w:val="20"/>
        </w:rPr>
        <w:t>Un proiect poate fi admis în condițiile în care sunt îndeplinite cumulativ următoarele:</w:t>
      </w:r>
    </w:p>
    <w:p w14:paraId="06C7E3D2" w14:textId="092FEAB5" w:rsidR="00DA6D2D" w:rsidRPr="00706852" w:rsidRDefault="00DA6D2D" w:rsidP="00DA6D2D">
      <w:pPr>
        <w:jc w:val="both"/>
        <w:rPr>
          <w:rFonts w:asciiTheme="minorHAnsi" w:hAnsiTheme="minorHAnsi" w:cstheme="minorHAnsi"/>
          <w:szCs w:val="20"/>
        </w:rPr>
      </w:pPr>
      <w:r w:rsidRPr="00706852">
        <w:rPr>
          <w:rFonts w:asciiTheme="minorHAnsi" w:hAnsiTheme="minorHAnsi" w:cstheme="minorHAnsi"/>
          <w:szCs w:val="20"/>
        </w:rPr>
        <w:t>-</w:t>
      </w:r>
      <w:r w:rsidRPr="00706852">
        <w:rPr>
          <w:rFonts w:asciiTheme="minorHAnsi" w:hAnsiTheme="minorHAnsi" w:cstheme="minorHAnsi"/>
          <w:szCs w:val="20"/>
        </w:rPr>
        <w:tab/>
        <w:t xml:space="preserve">Răspunsul a fost transmis în termenul prevăzut în solicitarea de clarificări a </w:t>
      </w:r>
      <w:r w:rsidR="000F2FA0" w:rsidRPr="00706852">
        <w:rPr>
          <w:rFonts w:asciiTheme="minorHAnsi" w:hAnsiTheme="minorHAnsi" w:cstheme="minorHAnsi"/>
          <w:szCs w:val="20"/>
        </w:rPr>
        <w:t>AM</w:t>
      </w:r>
      <w:r w:rsidR="00F60767" w:rsidRPr="00706852">
        <w:rPr>
          <w:rFonts w:asciiTheme="minorHAnsi" w:hAnsiTheme="minorHAnsi" w:cstheme="minorHAnsi"/>
          <w:szCs w:val="20"/>
        </w:rPr>
        <w:t xml:space="preserve"> PR SV</w:t>
      </w:r>
      <w:r w:rsidR="00D001BC" w:rsidRPr="00706852">
        <w:rPr>
          <w:rFonts w:asciiTheme="minorHAnsi" w:hAnsiTheme="minorHAnsi" w:cstheme="minorHAnsi"/>
          <w:szCs w:val="20"/>
        </w:rPr>
        <w:t xml:space="preserve"> Oltenia</w:t>
      </w:r>
      <w:r w:rsidRPr="00706852">
        <w:rPr>
          <w:rFonts w:asciiTheme="minorHAnsi" w:hAnsiTheme="minorHAnsi" w:cstheme="minorHAnsi"/>
          <w:szCs w:val="20"/>
        </w:rPr>
        <w:t xml:space="preserve"> către solicitant,</w:t>
      </w:r>
    </w:p>
    <w:p w14:paraId="4931A11E" w14:textId="5B8782D6" w:rsidR="00DA6D2D" w:rsidRPr="00706852" w:rsidRDefault="00DA6D2D" w:rsidP="00DA6D2D">
      <w:pPr>
        <w:jc w:val="both"/>
        <w:rPr>
          <w:rFonts w:asciiTheme="minorHAnsi" w:hAnsiTheme="minorHAnsi" w:cstheme="minorHAnsi"/>
          <w:szCs w:val="20"/>
        </w:rPr>
      </w:pPr>
      <w:r w:rsidRPr="00706852">
        <w:rPr>
          <w:rFonts w:asciiTheme="minorHAnsi" w:hAnsiTheme="minorHAnsi" w:cstheme="minorHAnsi"/>
          <w:szCs w:val="20"/>
        </w:rPr>
        <w:t>-</w:t>
      </w:r>
      <w:r w:rsidRPr="00706852">
        <w:rPr>
          <w:rFonts w:asciiTheme="minorHAnsi" w:hAnsiTheme="minorHAnsi" w:cstheme="minorHAnsi"/>
          <w:szCs w:val="20"/>
        </w:rPr>
        <w:tab/>
        <w:t>R</w:t>
      </w:r>
      <w:r w:rsidR="00946C39" w:rsidRPr="00706852">
        <w:rPr>
          <w:rFonts w:asciiTheme="minorHAnsi" w:hAnsiTheme="minorHAnsi" w:cstheme="minorHAnsi"/>
          <w:szCs w:val="20"/>
        </w:rPr>
        <w:t>ăspunsul transmis este complet și a</w:t>
      </w:r>
      <w:r w:rsidRPr="00706852">
        <w:rPr>
          <w:rFonts w:asciiTheme="minorHAnsi" w:hAnsiTheme="minorHAnsi" w:cstheme="minorHAnsi"/>
          <w:szCs w:val="20"/>
        </w:rPr>
        <w:t>u fost remediate toate aspectele sesizate în solicitarea de clarificări.</w:t>
      </w:r>
    </w:p>
    <w:p w14:paraId="0FFEE793" w14:textId="20F2CDB8" w:rsidR="00DA6D2D" w:rsidRPr="00706852" w:rsidRDefault="004F3F56" w:rsidP="00DA6D2D">
      <w:pPr>
        <w:jc w:val="both"/>
        <w:rPr>
          <w:rFonts w:asciiTheme="minorHAnsi" w:hAnsiTheme="minorHAnsi" w:cstheme="minorHAnsi"/>
          <w:szCs w:val="20"/>
        </w:rPr>
      </w:pPr>
      <w:r w:rsidRPr="00706852">
        <w:rPr>
          <w:rFonts w:asciiTheme="minorHAnsi" w:hAnsiTheme="minorHAnsi" w:cstheme="minorHAnsi"/>
          <w:szCs w:val="20"/>
        </w:rPr>
        <w:t>Lista de ve</w:t>
      </w:r>
      <w:r w:rsidR="00DA6D2D" w:rsidRPr="00706852">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2D3F7C85" w14:textId="279E2E00" w:rsidR="00245884" w:rsidRPr="00706852" w:rsidRDefault="004F3F56" w:rsidP="00DA6D2D">
      <w:pPr>
        <w:jc w:val="both"/>
        <w:rPr>
          <w:rFonts w:asciiTheme="minorHAnsi" w:hAnsiTheme="minorHAnsi" w:cstheme="minorHAnsi"/>
          <w:szCs w:val="20"/>
        </w:rPr>
      </w:pPr>
      <w:r w:rsidRPr="00706852">
        <w:rPr>
          <w:rFonts w:asciiTheme="minorHAnsi" w:hAnsiTheme="minorHAnsi" w:cstheme="minorHAnsi"/>
          <w:szCs w:val="20"/>
        </w:rPr>
        <w:t>List</w:t>
      </w:r>
      <w:r w:rsidR="00DA6D2D" w:rsidRPr="00706852">
        <w:rPr>
          <w:rFonts w:asciiTheme="minorHAnsi" w:hAnsiTheme="minorHAnsi" w:cstheme="minorHAnsi"/>
          <w:szCs w:val="20"/>
        </w:rPr>
        <w:t>a de verificare va fi semnată şi asumată în conformitate cu prevederile procedurale ale AM</w:t>
      </w:r>
      <w:r w:rsidR="00946C39" w:rsidRPr="00706852">
        <w:rPr>
          <w:rFonts w:asciiTheme="minorHAnsi" w:hAnsiTheme="minorHAnsi" w:cstheme="minorHAnsi"/>
          <w:szCs w:val="20"/>
        </w:rPr>
        <w:t xml:space="preserve"> PR SV Oltenia</w:t>
      </w:r>
      <w:r w:rsidR="00DA6D2D" w:rsidRPr="00706852">
        <w:rPr>
          <w:rFonts w:asciiTheme="minorHAnsi" w:hAnsiTheme="minorHAnsi" w:cstheme="minorHAnsi"/>
          <w:szCs w:val="20"/>
        </w:rPr>
        <w:t>.</w:t>
      </w:r>
    </w:p>
    <w:p w14:paraId="1E14DF6F" w14:textId="54643C57" w:rsidR="005211FD" w:rsidRPr="008A070D" w:rsidRDefault="005211FD" w:rsidP="005211FD">
      <w:pPr>
        <w:jc w:val="both"/>
        <w:rPr>
          <w:sz w:val="16"/>
          <w:szCs w:val="16"/>
        </w:rPr>
      </w:pPr>
    </w:p>
    <w:p w14:paraId="246BACAD" w14:textId="77777777" w:rsidR="002C4E9F" w:rsidRPr="008A070D" w:rsidRDefault="002C4E9F" w:rsidP="005211FD">
      <w:pPr>
        <w:jc w:val="both"/>
        <w:rPr>
          <w:sz w:val="16"/>
          <w:szCs w:val="16"/>
        </w:rPr>
        <w:sectPr w:rsidR="002C4E9F" w:rsidRPr="008A070D" w:rsidSect="002C6A92">
          <w:headerReference w:type="even" r:id="rId11"/>
          <w:headerReference w:type="default" r:id="rId12"/>
          <w:footerReference w:type="even" r:id="rId13"/>
          <w:footerReference w:type="default" r:id="rId14"/>
          <w:headerReference w:type="first" r:id="rId15"/>
          <w:footerReference w:type="first" r:id="rId16"/>
          <w:pgSz w:w="16838" w:h="11906" w:orient="landscape"/>
          <w:pgMar w:top="720" w:right="720" w:bottom="720" w:left="720" w:header="425" w:footer="288" w:gutter="0"/>
          <w:cols w:space="708"/>
          <w:docGrid w:linePitch="360"/>
        </w:sectPr>
      </w:pPr>
    </w:p>
    <w:p w14:paraId="3F79BBE3" w14:textId="3C1F4B9E" w:rsidR="005211FD" w:rsidRPr="008A070D" w:rsidRDefault="005211FD" w:rsidP="005211FD">
      <w:pPr>
        <w:jc w:val="both"/>
        <w:rPr>
          <w:sz w:val="16"/>
          <w:szCs w:val="16"/>
        </w:rPr>
      </w:pPr>
    </w:p>
    <w:p w14:paraId="284916F2" w14:textId="154324DC" w:rsidR="005211FD" w:rsidRPr="008A070D" w:rsidRDefault="005211FD" w:rsidP="005211FD">
      <w:pPr>
        <w:jc w:val="both"/>
        <w:rPr>
          <w:sz w:val="16"/>
          <w:szCs w:val="16"/>
        </w:rPr>
      </w:pPr>
    </w:p>
    <w:p w14:paraId="4BE9B5CE" w14:textId="4B76E53A" w:rsidR="00DA6D2D" w:rsidRPr="008A070D" w:rsidRDefault="00DA6D2D" w:rsidP="005211FD">
      <w:pPr>
        <w:jc w:val="both"/>
        <w:rPr>
          <w:sz w:val="16"/>
          <w:szCs w:val="16"/>
        </w:rPr>
      </w:pPr>
    </w:p>
    <w:sectPr w:rsidR="00DA6D2D" w:rsidRPr="008A070D" w:rsidSect="004F3F56">
      <w:headerReference w:type="default" r:id="rId17"/>
      <w:footerReference w:type="default" r:id="rId18"/>
      <w:type w:val="continuous"/>
      <w:pgSz w:w="16838" w:h="11906" w:orient="landscape"/>
      <w:pgMar w:top="1994" w:right="1417" w:bottom="2977" w:left="1417" w:header="426" w:footer="708" w:gutter="0"/>
      <w:cols w:num="3"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Ramona Mircea" w:date="2024-03-12T10:01:00Z" w:initials="RM">
    <w:p w14:paraId="65758048" w14:textId="3492604F" w:rsidR="00756178" w:rsidRDefault="00756178">
      <w:pPr>
        <w:pStyle w:val="CommentText"/>
      </w:pPr>
      <w:r>
        <w:rPr>
          <w:rStyle w:val="CommentReference"/>
        </w:rPr>
        <w:annotationRef/>
      </w:r>
      <w:r>
        <w:t>Adaugare paragraf cu legislatia in vigoare</w:t>
      </w:r>
    </w:p>
  </w:comment>
  <w:comment w:id="11" w:author="Ramona Mircea" w:date="2024-03-12T10:05:00Z" w:initials="RM">
    <w:p w14:paraId="0DEA5ABB" w14:textId="6FA06B6F" w:rsidR="00756178" w:rsidRDefault="00756178">
      <w:pPr>
        <w:pStyle w:val="CommentText"/>
      </w:pPr>
      <w:r>
        <w:rPr>
          <w:rStyle w:val="CommentReference"/>
        </w:rPr>
        <w:annotationRef/>
      </w:r>
      <w:r>
        <w:t>Prin corelare cu GS pag 86</w:t>
      </w:r>
    </w:p>
  </w:comment>
  <w:comment w:id="12" w:author="Ramona Mircea" w:date="2024-03-12T10:06:00Z" w:initials="RM">
    <w:p w14:paraId="06E80E1F" w14:textId="77777777" w:rsidR="00756178" w:rsidRDefault="00756178" w:rsidP="00756178">
      <w:pPr>
        <w:pStyle w:val="CommentText"/>
      </w:pPr>
      <w:r>
        <w:rPr>
          <w:rStyle w:val="CommentReference"/>
        </w:rPr>
        <w:annotationRef/>
      </w:r>
      <w:r>
        <w:rPr>
          <w:rStyle w:val="CommentReference"/>
        </w:rPr>
        <w:annotationRef/>
      </w:r>
      <w:r>
        <w:t>Prin corelare cu GS pag 86</w:t>
      </w:r>
    </w:p>
    <w:p w14:paraId="07FC6D39" w14:textId="79F6CDE3" w:rsidR="00756178" w:rsidRDefault="00756178">
      <w:pPr>
        <w:pStyle w:val="CommentText"/>
      </w:pPr>
    </w:p>
  </w:comment>
  <w:comment w:id="18" w:author="Ramona Mircea" w:date="2024-03-12T10:08:00Z" w:initials="RM">
    <w:p w14:paraId="32E07D0E" w14:textId="173DF9FB" w:rsidR="00756178" w:rsidRDefault="00756178">
      <w:pPr>
        <w:pStyle w:val="CommentText"/>
      </w:pPr>
      <w:r>
        <w:rPr>
          <w:rStyle w:val="CommentReference"/>
        </w:rPr>
        <w:annotationRef/>
      </w:r>
      <w:r>
        <w:t>idem</w:t>
      </w:r>
    </w:p>
  </w:comment>
  <w:comment w:id="28" w:author="Ramona Mircea" w:date="2024-03-12T10:09:00Z" w:initials="RM">
    <w:p w14:paraId="21CFFE52" w14:textId="4AA65EA9" w:rsidR="002B074D" w:rsidRDefault="002B074D">
      <w:pPr>
        <w:pStyle w:val="CommentText"/>
      </w:pPr>
      <w:r>
        <w:rPr>
          <w:rStyle w:val="CommentReference"/>
        </w:rPr>
        <w:annotationRef/>
      </w:r>
      <w:r>
        <w:t>idem</w:t>
      </w:r>
    </w:p>
  </w:comment>
  <w:comment w:id="37" w:author="Ramona Mircea" w:date="2024-03-12T10:09:00Z" w:initials="RM">
    <w:p w14:paraId="4F9D4D40" w14:textId="77777777" w:rsidR="00B97955" w:rsidRDefault="00B97955" w:rsidP="00B97955">
      <w:pPr>
        <w:pStyle w:val="CommentText"/>
      </w:pPr>
      <w:r>
        <w:rPr>
          <w:rStyle w:val="CommentReference"/>
        </w:rPr>
        <w:annotationRef/>
      </w:r>
      <w:r>
        <w:t>idem</w:t>
      </w:r>
    </w:p>
  </w:comment>
  <w:comment w:id="45" w:author="Ramona Mircea" w:date="2024-03-11T10:02:00Z" w:initials="RM">
    <w:p w14:paraId="11BC804F" w14:textId="292767BB" w:rsidR="003E3D11" w:rsidRDefault="003E3D11">
      <w:pPr>
        <w:pStyle w:val="CommentText"/>
      </w:pPr>
      <w:r>
        <w:rPr>
          <w:rStyle w:val="CommentReference"/>
        </w:rPr>
        <w:annotationRef/>
      </w:r>
      <w:r>
        <w:t>adaugate</w:t>
      </w:r>
    </w:p>
  </w:comment>
  <w:comment w:id="80" w:author="Ramona Mircea" w:date="2024-03-12T10:28:00Z" w:initials="RM">
    <w:p w14:paraId="218F29B3" w14:textId="3E02D206" w:rsidR="004F228E" w:rsidRDefault="004F228E">
      <w:pPr>
        <w:pStyle w:val="CommentText"/>
      </w:pPr>
      <w:r>
        <w:rPr>
          <w:rStyle w:val="CommentReference"/>
        </w:rPr>
        <w:annotationRef/>
      </w:r>
      <w:r>
        <w:t xml:space="preserve">corelare cu sectiunea </w:t>
      </w:r>
      <w:r w:rsidRPr="004F228E">
        <w:t>1.</w:t>
      </w:r>
      <w:r w:rsidRPr="004F228E">
        <w:tab/>
        <w:t>Forma de constituire a solicitantului</w:t>
      </w:r>
      <w:r>
        <w:t xml:space="preserve"> din GS pag 36-37</w:t>
      </w:r>
    </w:p>
  </w:comment>
  <w:comment w:id="114" w:author="Ramona Mircea" w:date="2024-03-12T10:47:00Z" w:initials="RM">
    <w:p w14:paraId="0EAC9CB2" w14:textId="0F4CBF47" w:rsidR="005501F8" w:rsidRDefault="005501F8">
      <w:pPr>
        <w:pStyle w:val="CommentText"/>
      </w:pPr>
      <w:r>
        <w:rPr>
          <w:rStyle w:val="CommentReference"/>
        </w:rPr>
        <w:annotationRef/>
      </w:r>
      <w:r>
        <w:t>O&gt;S este 5.2 si nu 5.1</w:t>
      </w:r>
    </w:p>
  </w:comment>
  <w:comment w:id="137" w:author="Ramona Mircea" w:date="2024-03-12T10:32:00Z" w:initials="RM">
    <w:p w14:paraId="6D7E596E" w14:textId="2C1D5FF1" w:rsidR="00F203C6" w:rsidRDefault="00F203C6">
      <w:pPr>
        <w:pStyle w:val="CommentText"/>
      </w:pPr>
      <w:r>
        <w:rPr>
          <w:rStyle w:val="CommentReference"/>
        </w:rPr>
        <w:annotationRef/>
      </w:r>
      <w:r>
        <w:t>corelare cu pag 59 din GS</w:t>
      </w:r>
    </w:p>
  </w:comment>
  <w:comment w:id="155" w:author="Ramona Mircea" w:date="2024-03-11T11:51:00Z" w:initials="RM">
    <w:p w14:paraId="003A523F" w14:textId="2C732891" w:rsidR="004C5E14" w:rsidRDefault="004C5E14" w:rsidP="004C5E14">
      <w:pPr>
        <w:pStyle w:val="CommentText"/>
      </w:pPr>
      <w:r>
        <w:rPr>
          <w:rStyle w:val="CommentReference"/>
        </w:rPr>
        <w:annotationRef/>
      </w:r>
      <w:r w:rsidR="007A6B74">
        <w:t>in GS valorile min max sunt cu rosu - actualizare</w:t>
      </w:r>
    </w:p>
  </w:comment>
  <w:comment w:id="203" w:author="Ramona Mircea" w:date="2024-03-12T10:48:00Z" w:initials="RM">
    <w:p w14:paraId="0E52D1CD" w14:textId="028BF97D" w:rsidR="005501F8" w:rsidRDefault="005501F8">
      <w:pPr>
        <w:pStyle w:val="CommentText"/>
      </w:pPr>
      <w:r>
        <w:rPr>
          <w:rStyle w:val="CommentReference"/>
        </w:rPr>
        <w:annotationRef/>
      </w:r>
      <w:r>
        <w:t>Doc pe baza carora se face verificarea nu sunt solicitate in etapa contractuala, ci sunt enumerate ca anexe la momentul depunerii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5758048" w15:done="0"/>
  <w15:commentEx w15:paraId="0DEA5ABB" w15:done="0"/>
  <w15:commentEx w15:paraId="07FC6D39" w15:done="0"/>
  <w15:commentEx w15:paraId="32E07D0E" w15:done="0"/>
  <w15:commentEx w15:paraId="21CFFE52" w15:done="0"/>
  <w15:commentEx w15:paraId="4F9D4D40" w15:done="0"/>
  <w15:commentEx w15:paraId="11BC804F" w15:done="0"/>
  <w15:commentEx w15:paraId="218F29B3" w15:done="0"/>
  <w15:commentEx w15:paraId="0EAC9CB2" w15:done="0"/>
  <w15:commentEx w15:paraId="6D7E596E" w15:done="0"/>
  <w15:commentEx w15:paraId="003A523F" w15:done="0"/>
  <w15:commentEx w15:paraId="0E52D1C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758048" w16cid:durableId="1E0E64E4"/>
  <w16cid:commentId w16cid:paraId="0DEA5ABB" w16cid:durableId="35379614"/>
  <w16cid:commentId w16cid:paraId="07FC6D39" w16cid:durableId="167F76A1"/>
  <w16cid:commentId w16cid:paraId="32E07D0E" w16cid:durableId="34F6EEA0"/>
  <w16cid:commentId w16cid:paraId="21CFFE52" w16cid:durableId="7696119C"/>
  <w16cid:commentId w16cid:paraId="4F9D4D40" w16cid:durableId="62425DE3"/>
  <w16cid:commentId w16cid:paraId="11BC804F" w16cid:durableId="783C7032"/>
  <w16cid:commentId w16cid:paraId="218F29B3" w16cid:durableId="715BAF3A"/>
  <w16cid:commentId w16cid:paraId="0EAC9CB2" w16cid:durableId="2BCC1C61"/>
  <w16cid:commentId w16cid:paraId="6D7E596E" w16cid:durableId="79AE42C9"/>
  <w16cid:commentId w16cid:paraId="003A523F" w16cid:durableId="4586984C"/>
  <w16cid:commentId w16cid:paraId="0E52D1CD" w16cid:durableId="773F80B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73BCA" w14:textId="77777777" w:rsidR="00EC18FE" w:rsidRDefault="00EC18FE" w:rsidP="007275E1">
      <w:pPr>
        <w:spacing w:before="0" w:after="0"/>
      </w:pPr>
      <w:r>
        <w:separator/>
      </w:r>
    </w:p>
  </w:endnote>
  <w:endnote w:type="continuationSeparator" w:id="0">
    <w:p w14:paraId="018D4238" w14:textId="77777777" w:rsidR="00EC18FE" w:rsidRDefault="00EC18FE"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120FA" w14:textId="77777777" w:rsidR="00F83D1D" w:rsidRDefault="00F83D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86AFB" w14:textId="77777777" w:rsidR="00F83D1D" w:rsidRDefault="00F83D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D3889" w14:textId="77777777" w:rsidR="00F83D1D" w:rsidRDefault="00F83D1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2F0294">
          <w:rPr>
            <w:noProof/>
          </w:rPr>
          <w:t>11</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5AA8F" w14:textId="77777777" w:rsidR="00EC18FE" w:rsidRDefault="00EC18FE" w:rsidP="007275E1">
      <w:pPr>
        <w:spacing w:before="0" w:after="0"/>
      </w:pPr>
      <w:r>
        <w:separator/>
      </w:r>
    </w:p>
  </w:footnote>
  <w:footnote w:type="continuationSeparator" w:id="0">
    <w:p w14:paraId="0B6B1DED" w14:textId="77777777" w:rsidR="00EC18FE" w:rsidRDefault="00EC18FE"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735FB" w14:textId="77777777" w:rsidR="00F83D1D" w:rsidRDefault="00F83D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41" w:type="dxa"/>
      <w:tblInd w:w="108" w:type="dxa"/>
      <w:tblBorders>
        <w:bottom w:val="single" w:sz="4" w:space="0" w:color="003366"/>
      </w:tblBorders>
      <w:tblLook w:val="0000" w:firstRow="0" w:lastRow="0" w:firstColumn="0" w:lastColumn="0" w:noHBand="0" w:noVBand="0"/>
    </w:tblPr>
    <w:tblGrid>
      <w:gridCol w:w="14759"/>
      <w:gridCol w:w="222"/>
    </w:tblGrid>
    <w:tr w:rsidR="008D0718" w:rsidRPr="008D0718" w14:paraId="347E297A" w14:textId="77777777" w:rsidTr="0071699C">
      <w:trPr>
        <w:trHeight w:val="1710"/>
      </w:trPr>
      <w:tc>
        <w:tcPr>
          <w:tcW w:w="9106" w:type="dxa"/>
          <w:tcBorders>
            <w:bottom w:val="single" w:sz="4" w:space="0" w:color="333333"/>
          </w:tcBorders>
        </w:tcPr>
        <w:tbl>
          <w:tblPr>
            <w:tblW w:w="14435" w:type="dxa"/>
            <w:tblInd w:w="108" w:type="dxa"/>
            <w:tblBorders>
              <w:bottom w:val="single" w:sz="4" w:space="0" w:color="003366"/>
            </w:tblBorders>
            <w:tblLook w:val="04A0" w:firstRow="1" w:lastRow="0" w:firstColumn="1" w:lastColumn="0" w:noHBand="0" w:noVBand="1"/>
          </w:tblPr>
          <w:tblGrid>
            <w:gridCol w:w="13273"/>
            <w:gridCol w:w="1162"/>
          </w:tblGrid>
          <w:tr w:rsidR="0071699C" w:rsidRPr="00706852" w14:paraId="732E1CAA" w14:textId="77777777" w:rsidTr="0071699C">
            <w:trPr>
              <w:gridAfter w:val="1"/>
              <w:wAfter w:w="1162" w:type="dxa"/>
            </w:trPr>
            <w:tc>
              <w:tcPr>
                <w:tcW w:w="13273" w:type="dxa"/>
                <w:tcBorders>
                  <w:top w:val="nil"/>
                  <w:left w:val="nil"/>
                  <w:bottom w:val="single" w:sz="4" w:space="0" w:color="333333"/>
                  <w:right w:val="nil"/>
                </w:tcBorders>
                <w:hideMark/>
              </w:tcPr>
              <w:p w14:paraId="32C6EE6C" w14:textId="4DC2876E" w:rsidR="0071699C" w:rsidRPr="00706852" w:rsidRDefault="0071699C" w:rsidP="007169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ind w:right="57"/>
                  <w:rPr>
                    <w:rFonts w:asciiTheme="minorHAnsi" w:hAnsiTheme="minorHAnsi" w:cstheme="minorHAnsi"/>
                    <w:b/>
                    <w:spacing w:val="-2"/>
                    <w:sz w:val="16"/>
                    <w:szCs w:val="16"/>
                    <w:lang w:val="en-GB" w:eastAsia="ro-RO"/>
                  </w:rPr>
                </w:pPr>
                <w:proofErr w:type="spellStart"/>
                <w:r w:rsidRPr="00706852">
                  <w:rPr>
                    <w:rFonts w:asciiTheme="minorHAnsi" w:hAnsiTheme="minorHAnsi" w:cstheme="minorHAnsi"/>
                    <w:b/>
                    <w:spacing w:val="-2"/>
                    <w:sz w:val="16"/>
                    <w:szCs w:val="16"/>
                    <w:lang w:val="en-GB" w:eastAsia="en-GB"/>
                  </w:rPr>
                  <w:t>Programul</w:t>
                </w:r>
                <w:proofErr w:type="spellEnd"/>
                <w:r w:rsidRPr="00706852">
                  <w:rPr>
                    <w:rFonts w:asciiTheme="minorHAnsi" w:hAnsiTheme="minorHAnsi" w:cstheme="minorHAnsi"/>
                    <w:b/>
                    <w:spacing w:val="-2"/>
                    <w:sz w:val="16"/>
                    <w:szCs w:val="16"/>
                    <w:lang w:val="en-GB" w:eastAsia="en-GB"/>
                  </w:rPr>
                  <w:t xml:space="preserve"> Regional Sud-Vest Oltenia 2021-2027</w:t>
                </w:r>
              </w:p>
              <w:p w14:paraId="14B56693" w14:textId="73DFF9B7" w:rsidR="0071699C" w:rsidRPr="00706852" w:rsidRDefault="00DE3D75" w:rsidP="0071699C">
                <w:pPr>
                  <w:spacing w:after="0"/>
                  <w:rPr>
                    <w:rFonts w:asciiTheme="minorHAnsi" w:hAnsiTheme="minorHAnsi" w:cstheme="minorHAnsi"/>
                    <w:b/>
                    <w:bCs/>
                    <w:sz w:val="16"/>
                    <w:szCs w:val="16"/>
                    <w:lang w:val="en-US"/>
                  </w:rPr>
                </w:pPr>
                <w:r w:rsidRPr="00706852">
                  <w:rPr>
                    <w:rFonts w:asciiTheme="minorHAnsi" w:hAnsiTheme="minorHAnsi" w:cstheme="minorHAnsi"/>
                    <w:b/>
                    <w:bCs/>
                    <w:sz w:val="16"/>
                    <w:szCs w:val="16"/>
                    <w:lang w:val="en-US"/>
                  </w:rPr>
                  <w:t>PRIORITATEA 7: DEZVOLTARE TERITORIALĂ SUSTENABILĂ</w:t>
                </w:r>
              </w:p>
              <w:p w14:paraId="10110508" w14:textId="5522A671" w:rsidR="00F83D1D" w:rsidRPr="00E8359B" w:rsidRDefault="00DE3D75" w:rsidP="00F83D1D">
                <w:pPr>
                  <w:spacing w:before="0" w:after="0" w:line="276" w:lineRule="auto"/>
                  <w:jc w:val="both"/>
                  <w:rPr>
                    <w:rFonts w:ascii="Calibri" w:eastAsia="Calibri" w:hAnsi="Calibri" w:cs="Calibri"/>
                    <w:b/>
                    <w:sz w:val="16"/>
                    <w:szCs w:val="16"/>
                    <w:lang w:val="pt-PT"/>
                  </w:rPr>
                </w:pPr>
                <w:r w:rsidRPr="00706852">
                  <w:rPr>
                    <w:rFonts w:asciiTheme="minorHAnsi" w:hAnsiTheme="minorHAnsi" w:cstheme="minorHAnsi"/>
                    <w:b/>
                    <w:sz w:val="16"/>
                    <w:szCs w:val="16"/>
                    <w:lang w:val="en-US"/>
                  </w:rPr>
                  <w:t>OBIECTIV SPECIFIC 5.</w:t>
                </w:r>
                <w:r w:rsidR="00F83D1D">
                  <w:rPr>
                    <w:rFonts w:asciiTheme="minorHAnsi" w:hAnsiTheme="minorHAnsi" w:cstheme="minorHAnsi"/>
                    <w:b/>
                    <w:sz w:val="16"/>
                    <w:szCs w:val="16"/>
                    <w:lang w:val="en-US"/>
                  </w:rPr>
                  <w:t>2</w:t>
                </w:r>
                <w:r w:rsidRPr="00706852">
                  <w:rPr>
                    <w:rFonts w:asciiTheme="minorHAnsi" w:hAnsiTheme="minorHAnsi" w:cstheme="minorHAnsi"/>
                    <w:b/>
                    <w:sz w:val="16"/>
                    <w:szCs w:val="16"/>
                    <w:lang w:val="en-US"/>
                  </w:rPr>
                  <w:t xml:space="preserve">: </w:t>
                </w:r>
                <w:r w:rsidR="00F83D1D">
                  <w:rPr>
                    <w:rFonts w:asciiTheme="minorHAnsi" w:hAnsiTheme="minorHAnsi" w:cstheme="minorHAnsi"/>
                    <w:b/>
                    <w:bCs/>
                    <w:sz w:val="16"/>
                    <w:szCs w:val="16"/>
                  </w:rPr>
                  <w:t>P</w:t>
                </w:r>
                <w:r w:rsidR="00F83D1D" w:rsidRPr="00E8359B">
                  <w:rPr>
                    <w:rFonts w:asciiTheme="minorHAnsi" w:hAnsiTheme="minorHAnsi" w:cstheme="minorHAnsi"/>
                    <w:b/>
                    <w:bCs/>
                    <w:sz w:val="16"/>
                    <w:szCs w:val="16"/>
                  </w:rPr>
                  <w:t>ROMOVAREA DEZVOLTĂRII INTEGRATE ȘI INCLUZIVE ÎN DOMENIUL SOCIAL, ECONOMIC ȘI AL MEDIULUI, PRECUM ȘI A CULTURII, A PATRIMONIULUI NATURAL, A TURISMULUI SUSTENABIL ȘI A SECURITĂȚII ÎN ALTE ZONE DECÂT CELE URBANE</w:t>
                </w:r>
              </w:p>
              <w:p w14:paraId="6962178B" w14:textId="2D58177E" w:rsidR="0071699C" w:rsidRPr="00706852" w:rsidRDefault="0059630C" w:rsidP="00F83D1D">
                <w:pPr>
                  <w:spacing w:after="0"/>
                  <w:rPr>
                    <w:rFonts w:asciiTheme="minorHAnsi" w:hAnsiTheme="minorHAnsi" w:cstheme="minorHAnsi"/>
                    <w:b/>
                    <w:sz w:val="16"/>
                    <w:szCs w:val="16"/>
                    <w:lang w:val="en-US"/>
                  </w:rPr>
                </w:pPr>
                <w:r w:rsidRPr="00706852">
                  <w:rPr>
                    <w:rFonts w:asciiTheme="minorHAnsi" w:hAnsiTheme="minorHAnsi" w:cstheme="minorHAnsi"/>
                    <w:b/>
                    <w:sz w:val="16"/>
                    <w:szCs w:val="16"/>
                  </w:rPr>
                  <w:t>Ghidul Solicitantului  - Sprijin pentru dezvoltare integrată</w:t>
                </w:r>
              </w:p>
            </w:tc>
          </w:tr>
          <w:tr w:rsidR="0071699C" w:rsidRPr="00706852" w14:paraId="1A296E99" w14:textId="77777777" w:rsidTr="0071699C">
            <w:trPr>
              <w:cantSplit/>
            </w:trPr>
            <w:tc>
              <w:tcPr>
                <w:tcW w:w="14435" w:type="dxa"/>
                <w:gridSpan w:val="2"/>
                <w:tcBorders>
                  <w:top w:val="nil"/>
                  <w:left w:val="nil"/>
                  <w:bottom w:val="nil"/>
                  <w:right w:val="nil"/>
                </w:tcBorders>
                <w:hideMark/>
              </w:tcPr>
              <w:p w14:paraId="43CCCC6F" w14:textId="1D64BC89" w:rsidR="0029363A" w:rsidRPr="00706852" w:rsidRDefault="0071699C" w:rsidP="0071699C">
                <w:pPr>
                  <w:jc w:val="right"/>
                  <w:rPr>
                    <w:rFonts w:asciiTheme="minorHAnsi" w:hAnsiTheme="minorHAnsi" w:cstheme="minorHAnsi"/>
                    <w:b/>
                    <w:bCs/>
                    <w:sz w:val="16"/>
                    <w:szCs w:val="16"/>
                  </w:rPr>
                </w:pPr>
                <w:r w:rsidRPr="00706852">
                  <w:rPr>
                    <w:rFonts w:asciiTheme="minorHAnsi" w:hAnsiTheme="minorHAnsi" w:cstheme="minorHAnsi"/>
                    <w:b/>
                    <w:bCs/>
                    <w:sz w:val="16"/>
                    <w:szCs w:val="16"/>
                  </w:rPr>
                  <w:t xml:space="preserve">Ghidul Solicitantului - Apelul de proiecte </w:t>
                </w:r>
                <w:r w:rsidR="00655ED4" w:rsidRPr="00706852">
                  <w:rPr>
                    <w:rFonts w:asciiTheme="minorHAnsi" w:hAnsiTheme="minorHAnsi" w:cstheme="minorHAnsi"/>
                    <w:b/>
                    <w:bCs/>
                    <w:sz w:val="16"/>
                    <w:szCs w:val="16"/>
                  </w:rPr>
                  <w:t xml:space="preserve"> </w:t>
                </w:r>
                <w:r w:rsidRPr="00706852">
                  <w:rPr>
                    <w:rFonts w:asciiTheme="minorHAnsi" w:hAnsiTheme="minorHAnsi" w:cstheme="minorHAnsi"/>
                    <w:b/>
                    <w:bCs/>
                    <w:sz w:val="16"/>
                    <w:szCs w:val="16"/>
                  </w:rPr>
                  <w:t xml:space="preserve">nr. </w:t>
                </w:r>
                <w:r w:rsidR="00DE3D75" w:rsidRPr="00706852">
                  <w:rPr>
                    <w:rFonts w:asciiTheme="minorHAnsi" w:hAnsiTheme="minorHAnsi" w:cstheme="minorHAnsi"/>
                    <w:b/>
                    <w:bCs/>
                    <w:sz w:val="16"/>
                    <w:szCs w:val="16"/>
                  </w:rPr>
                  <w:t>PR SV/</w:t>
                </w:r>
                <w:r w:rsidR="00F83D1D">
                  <w:rPr>
                    <w:rFonts w:asciiTheme="minorHAnsi" w:hAnsiTheme="minorHAnsi" w:cstheme="minorHAnsi"/>
                    <w:b/>
                    <w:bCs/>
                    <w:sz w:val="16"/>
                    <w:szCs w:val="16"/>
                  </w:rPr>
                  <w:t>Rural/1/7/5.2</w:t>
                </w:r>
                <w:r w:rsidR="00AB3943">
                  <w:rPr>
                    <w:rFonts w:asciiTheme="minorHAnsi" w:hAnsiTheme="minorHAnsi" w:cstheme="minorHAnsi"/>
                    <w:b/>
                    <w:bCs/>
                    <w:sz w:val="16"/>
                    <w:szCs w:val="16"/>
                  </w:rPr>
                  <w:t>B</w:t>
                </w:r>
                <w:r w:rsidR="00DE3D75" w:rsidRPr="00706852">
                  <w:rPr>
                    <w:rFonts w:asciiTheme="minorHAnsi" w:hAnsiTheme="minorHAnsi" w:cstheme="minorHAnsi"/>
                    <w:b/>
                    <w:bCs/>
                    <w:sz w:val="16"/>
                    <w:szCs w:val="16"/>
                  </w:rPr>
                  <w:t>/202</w:t>
                </w:r>
                <w:r w:rsidR="00F83D1D">
                  <w:rPr>
                    <w:rFonts w:asciiTheme="minorHAnsi" w:hAnsiTheme="minorHAnsi" w:cstheme="minorHAnsi"/>
                    <w:b/>
                    <w:bCs/>
                    <w:sz w:val="16"/>
                    <w:szCs w:val="16"/>
                  </w:rPr>
                  <w:t>4</w:t>
                </w:r>
                <w:r w:rsidR="00DE3D75" w:rsidRPr="00706852">
                  <w:rPr>
                    <w:rFonts w:asciiTheme="minorHAnsi" w:hAnsiTheme="minorHAnsi" w:cstheme="minorHAnsi"/>
                    <w:b/>
                    <w:bCs/>
                    <w:sz w:val="16"/>
                    <w:szCs w:val="16"/>
                  </w:rPr>
                  <w:t xml:space="preserve"> </w:t>
                </w:r>
              </w:p>
              <w:p w14:paraId="4B0E988C" w14:textId="37B2073F" w:rsidR="0071699C" w:rsidRPr="00706852" w:rsidRDefault="00E23F3C" w:rsidP="0071699C">
                <w:pPr>
                  <w:jc w:val="right"/>
                  <w:rPr>
                    <w:rFonts w:asciiTheme="minorHAnsi" w:hAnsiTheme="minorHAnsi" w:cstheme="minorHAnsi"/>
                    <w:b/>
                    <w:sz w:val="16"/>
                    <w:szCs w:val="16"/>
                    <w:lang w:val="pt-BR"/>
                  </w:rPr>
                </w:pPr>
                <w:r w:rsidRPr="00706852">
                  <w:rPr>
                    <w:rFonts w:asciiTheme="minorHAnsi" w:hAnsiTheme="minorHAnsi" w:cstheme="minorHAnsi"/>
                    <w:b/>
                    <w:bCs/>
                    <w:sz w:val="16"/>
                    <w:szCs w:val="16"/>
                  </w:rPr>
                  <w:t>Anexa III</w:t>
                </w:r>
              </w:p>
              <w:p w14:paraId="09FF1731" w14:textId="24C8265E" w:rsidR="0071699C" w:rsidRPr="00706852" w:rsidRDefault="0071699C" w:rsidP="0071699C">
                <w:pPr>
                  <w:tabs>
                    <w:tab w:val="center" w:pos="4536"/>
                    <w:tab w:val="right" w:pos="9072"/>
                  </w:tabs>
                  <w:spacing w:after="0"/>
                  <w:jc w:val="center"/>
                  <w:rPr>
                    <w:rFonts w:asciiTheme="minorHAnsi" w:hAnsiTheme="minorHAnsi" w:cstheme="minorHAnsi"/>
                    <w:b/>
                    <w:bCs/>
                    <w:sz w:val="16"/>
                    <w:szCs w:val="16"/>
                  </w:rPr>
                </w:pPr>
              </w:p>
            </w:tc>
          </w:tr>
        </w:tbl>
        <w:p w14:paraId="002D6A49" w14:textId="635C7D84" w:rsidR="008D0718" w:rsidRPr="008D0718" w:rsidRDefault="008D0718" w:rsidP="008D0718">
          <w:pPr>
            <w:suppressAutoHyphens/>
            <w:spacing w:before="0" w:after="0"/>
            <w:ind w:right="57"/>
            <w:jc w:val="both"/>
            <w:rPr>
              <w:rFonts w:cs="Calibri"/>
              <w:b/>
              <w:spacing w:val="-2"/>
              <w:sz w:val="16"/>
              <w:szCs w:val="16"/>
              <w:lang w:val="fr-FR"/>
            </w:rPr>
          </w:pPr>
        </w:p>
      </w:tc>
      <w:tc>
        <w:tcPr>
          <w:tcW w:w="2835" w:type="dxa"/>
          <w:tcBorders>
            <w:bottom w:val="single" w:sz="4" w:space="0" w:color="333333"/>
          </w:tcBorders>
        </w:tcPr>
        <w:p w14:paraId="69531CA1" w14:textId="77777777" w:rsidR="008D0718" w:rsidRPr="008D0718" w:rsidRDefault="008D0718" w:rsidP="008D0718">
          <w:pPr>
            <w:tabs>
              <w:tab w:val="center" w:pos="4536"/>
              <w:tab w:val="right" w:pos="9072"/>
            </w:tabs>
            <w:spacing w:before="0" w:after="0"/>
            <w:jc w:val="center"/>
            <w:rPr>
              <w:rFonts w:cs="Calibri"/>
              <w:sz w:val="16"/>
              <w:szCs w:val="16"/>
              <w:lang w:eastAsia="ro-RO"/>
            </w:rPr>
          </w:pPr>
        </w:p>
      </w:tc>
    </w:tr>
  </w:tbl>
  <w:p w14:paraId="36E2FF52" w14:textId="37BCDC4E" w:rsidR="00535A1A" w:rsidRPr="008D0718" w:rsidRDefault="00535A1A" w:rsidP="008D0718">
    <w:pPr>
      <w:suppressAutoHyphens/>
      <w:ind w:right="57"/>
      <w:jc w:val="center"/>
      <w:rPr>
        <w:rFonts w:cs="Calibri"/>
        <w:b/>
        <w:spacing w:val="-2"/>
        <w:sz w:val="16"/>
        <w:szCs w:val="16"/>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A62C4" w14:textId="77777777" w:rsidR="00F83D1D" w:rsidRDefault="00F83D1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232453"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062FC7"/>
    <w:multiLevelType w:val="hybridMultilevel"/>
    <w:tmpl w:val="73FE749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4"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EA4951"/>
    <w:multiLevelType w:val="hybridMultilevel"/>
    <w:tmpl w:val="E5D8348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228329A5"/>
    <w:multiLevelType w:val="hybridMultilevel"/>
    <w:tmpl w:val="93303D4A"/>
    <w:lvl w:ilvl="0" w:tplc="04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6CA4D11"/>
    <w:multiLevelType w:val="hybridMultilevel"/>
    <w:tmpl w:val="9A6CBDA4"/>
    <w:lvl w:ilvl="0" w:tplc="693A559C">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95259C9"/>
    <w:multiLevelType w:val="hybridMultilevel"/>
    <w:tmpl w:val="8DA8D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9C2280E"/>
    <w:multiLevelType w:val="hybridMultilevel"/>
    <w:tmpl w:val="92460F7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CAC10C7"/>
    <w:multiLevelType w:val="hybridMultilevel"/>
    <w:tmpl w:val="9E78FDA8"/>
    <w:lvl w:ilvl="0" w:tplc="693A559C">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5703A20"/>
    <w:multiLevelType w:val="hybridMultilevel"/>
    <w:tmpl w:val="1F38211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6" w15:restartNumberingAfterBreak="0">
    <w:nsid w:val="3F0A2435"/>
    <w:multiLevelType w:val="hybridMultilevel"/>
    <w:tmpl w:val="1DD017D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11466EC"/>
    <w:multiLevelType w:val="hybridMultilevel"/>
    <w:tmpl w:val="7122911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0964BE7"/>
    <w:multiLevelType w:val="hybridMultilevel"/>
    <w:tmpl w:val="5CDA9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0E35F8A"/>
    <w:multiLevelType w:val="hybridMultilevel"/>
    <w:tmpl w:val="20909D8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A934954"/>
    <w:multiLevelType w:val="hybridMultilevel"/>
    <w:tmpl w:val="2F681E1E"/>
    <w:lvl w:ilvl="0" w:tplc="04090001">
      <w:start w:val="1"/>
      <w:numFmt w:val="bullet"/>
      <w:lvlText w:val=""/>
      <w:lvlJc w:val="left"/>
      <w:pPr>
        <w:ind w:left="720" w:hanging="360"/>
      </w:pPr>
      <w:rPr>
        <w:rFonts w:ascii="Symbol" w:hAnsi="Symbol" w:hint="default"/>
      </w:rPr>
    </w:lvl>
    <w:lvl w:ilvl="1" w:tplc="1B8C413E">
      <w:numFmt w:val="bullet"/>
      <w:lvlText w:val="•"/>
      <w:lvlJc w:val="left"/>
      <w:pPr>
        <w:ind w:left="1440" w:hanging="360"/>
      </w:pPr>
      <w:rPr>
        <w:rFonts w:ascii="Trebuchet MS" w:eastAsia="Calibri" w:hAnsi="Trebuchet M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230244"/>
    <w:multiLevelType w:val="hybridMultilevel"/>
    <w:tmpl w:val="4D1C85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78757A6A"/>
    <w:multiLevelType w:val="hybridMultilevel"/>
    <w:tmpl w:val="27D451EE"/>
    <w:lvl w:ilvl="0" w:tplc="693A559C">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9B02F3A"/>
    <w:multiLevelType w:val="multilevel"/>
    <w:tmpl w:val="BE844DDC"/>
    <w:lvl w:ilvl="0">
      <w:start w:val="1"/>
      <w:numFmt w:val="decimal"/>
      <w:lvlText w:val="%1."/>
      <w:lvlJc w:val="left"/>
      <w:pPr>
        <w:ind w:left="502" w:hanging="360"/>
      </w:pPr>
      <w:rPr>
        <w:rFonts w:hint="default"/>
        <w:b/>
        <w:bCs/>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3886599">
    <w:abstractNumId w:val="11"/>
  </w:num>
  <w:num w:numId="2" w16cid:durableId="639387507">
    <w:abstractNumId w:val="41"/>
  </w:num>
  <w:num w:numId="3" w16cid:durableId="940719898">
    <w:abstractNumId w:val="10"/>
  </w:num>
  <w:num w:numId="4" w16cid:durableId="1167133026">
    <w:abstractNumId w:val="8"/>
  </w:num>
  <w:num w:numId="5" w16cid:durableId="984429028">
    <w:abstractNumId w:val="20"/>
  </w:num>
  <w:num w:numId="6" w16cid:durableId="320306053">
    <w:abstractNumId w:val="33"/>
  </w:num>
  <w:num w:numId="7" w16cid:durableId="229122268">
    <w:abstractNumId w:val="19"/>
  </w:num>
  <w:num w:numId="8" w16cid:durableId="2139031392">
    <w:abstractNumId w:val="3"/>
  </w:num>
  <w:num w:numId="9" w16cid:durableId="850341247">
    <w:abstractNumId w:val="22"/>
  </w:num>
  <w:num w:numId="10" w16cid:durableId="1067848914">
    <w:abstractNumId w:val="32"/>
  </w:num>
  <w:num w:numId="11" w16cid:durableId="1109351031">
    <w:abstractNumId w:val="28"/>
  </w:num>
  <w:num w:numId="12" w16cid:durableId="1626231615">
    <w:abstractNumId w:val="36"/>
  </w:num>
  <w:num w:numId="13" w16cid:durableId="1628312461">
    <w:abstractNumId w:val="14"/>
  </w:num>
  <w:num w:numId="14" w16cid:durableId="940379714">
    <w:abstractNumId w:val="1"/>
  </w:num>
  <w:num w:numId="15" w16cid:durableId="210848510">
    <w:abstractNumId w:val="42"/>
  </w:num>
  <w:num w:numId="16" w16cid:durableId="716319887">
    <w:abstractNumId w:val="25"/>
  </w:num>
  <w:num w:numId="17" w16cid:durableId="939338872">
    <w:abstractNumId w:val="24"/>
  </w:num>
  <w:num w:numId="18" w16cid:durableId="1644768335">
    <w:abstractNumId w:val="30"/>
  </w:num>
  <w:num w:numId="19" w16cid:durableId="1459101754">
    <w:abstractNumId w:val="37"/>
  </w:num>
  <w:num w:numId="20" w16cid:durableId="1672026508">
    <w:abstractNumId w:val="6"/>
  </w:num>
  <w:num w:numId="21" w16cid:durableId="754130809">
    <w:abstractNumId w:val="48"/>
  </w:num>
  <w:num w:numId="22" w16cid:durableId="388070459">
    <w:abstractNumId w:val="9"/>
  </w:num>
  <w:num w:numId="23" w16cid:durableId="1760061564">
    <w:abstractNumId w:val="45"/>
  </w:num>
  <w:num w:numId="24" w16cid:durableId="861667408">
    <w:abstractNumId w:val="40"/>
  </w:num>
  <w:num w:numId="25" w16cid:durableId="2103988551">
    <w:abstractNumId w:val="4"/>
  </w:num>
  <w:num w:numId="26" w16cid:durableId="1983458146">
    <w:abstractNumId w:val="46"/>
  </w:num>
  <w:num w:numId="27" w16cid:durableId="1443644661">
    <w:abstractNumId w:val="21"/>
  </w:num>
  <w:num w:numId="28" w16cid:durableId="342635888">
    <w:abstractNumId w:val="31"/>
  </w:num>
  <w:num w:numId="29" w16cid:durableId="76946133">
    <w:abstractNumId w:val="43"/>
  </w:num>
  <w:num w:numId="30" w16cid:durableId="1897623571">
    <w:abstractNumId w:val="12"/>
  </w:num>
  <w:num w:numId="31" w16cid:durableId="55055694">
    <w:abstractNumId w:val="5"/>
  </w:num>
  <w:num w:numId="32" w16cid:durableId="526679037">
    <w:abstractNumId w:val="0"/>
  </w:num>
  <w:num w:numId="33" w16cid:durableId="2075934707">
    <w:abstractNumId w:val="29"/>
  </w:num>
  <w:num w:numId="34" w16cid:durableId="1671249776">
    <w:abstractNumId w:val="16"/>
  </w:num>
  <w:num w:numId="35" w16cid:durableId="664355991">
    <w:abstractNumId w:val="27"/>
  </w:num>
  <w:num w:numId="36" w16cid:durableId="160970599">
    <w:abstractNumId w:val="39"/>
  </w:num>
  <w:num w:numId="37" w16cid:durableId="1529248846">
    <w:abstractNumId w:val="38"/>
  </w:num>
  <w:num w:numId="38" w16cid:durableId="668948681">
    <w:abstractNumId w:val="35"/>
  </w:num>
  <w:num w:numId="39" w16cid:durableId="1023169509">
    <w:abstractNumId w:val="34"/>
  </w:num>
  <w:num w:numId="40" w16cid:durableId="1666589765">
    <w:abstractNumId w:val="47"/>
  </w:num>
  <w:num w:numId="41" w16cid:durableId="1350374746">
    <w:abstractNumId w:val="7"/>
  </w:num>
  <w:num w:numId="42" w16cid:durableId="428550643">
    <w:abstractNumId w:val="44"/>
  </w:num>
  <w:num w:numId="43" w16cid:durableId="1847867676">
    <w:abstractNumId w:val="26"/>
  </w:num>
  <w:num w:numId="44" w16cid:durableId="1953659768">
    <w:abstractNumId w:val="15"/>
  </w:num>
  <w:num w:numId="45" w16cid:durableId="300502490">
    <w:abstractNumId w:val="2"/>
  </w:num>
  <w:num w:numId="46" w16cid:durableId="1191799580">
    <w:abstractNumId w:val="18"/>
  </w:num>
  <w:num w:numId="47" w16cid:durableId="1637565085">
    <w:abstractNumId w:val="17"/>
  </w:num>
  <w:num w:numId="48" w16cid:durableId="1434324269">
    <w:abstractNumId w:val="23"/>
  </w:num>
  <w:num w:numId="49" w16cid:durableId="226764504">
    <w:abstractNumId w:val="13"/>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orin Cosmulescu">
    <w15:presenceInfo w15:providerId="AD" w15:userId="S-1-5-21-2908191251-2199599498-765975928-1138"/>
  </w15:person>
  <w15:person w15:author="Ramona Mircea">
    <w15:presenceInfo w15:providerId="AD" w15:userId="S-1-5-21-2908191251-2199599498-765975928-3162"/>
  </w15:person>
  <w15:person w15:author="Ramona Petrescu">
    <w15:presenceInfo w15:providerId="AD" w15:userId="S-1-5-21-2908191251-2199599498-765975928-33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inkAnnotations="0"/>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0E6D"/>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0CC1"/>
    <w:rsid w:val="000C2645"/>
    <w:rsid w:val="000C3F6A"/>
    <w:rsid w:val="000C4D89"/>
    <w:rsid w:val="000C5A95"/>
    <w:rsid w:val="000D0598"/>
    <w:rsid w:val="000D2616"/>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15A"/>
    <w:rsid w:val="001162BB"/>
    <w:rsid w:val="001242A6"/>
    <w:rsid w:val="00127B08"/>
    <w:rsid w:val="001309B3"/>
    <w:rsid w:val="001347BB"/>
    <w:rsid w:val="00136213"/>
    <w:rsid w:val="001428EF"/>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14F1"/>
    <w:rsid w:val="0019233E"/>
    <w:rsid w:val="001924CD"/>
    <w:rsid w:val="0019373D"/>
    <w:rsid w:val="001944F6"/>
    <w:rsid w:val="001A35C6"/>
    <w:rsid w:val="001A4A7A"/>
    <w:rsid w:val="001A5714"/>
    <w:rsid w:val="001A7523"/>
    <w:rsid w:val="001B0D7E"/>
    <w:rsid w:val="001B1BCB"/>
    <w:rsid w:val="001B28EF"/>
    <w:rsid w:val="001B745B"/>
    <w:rsid w:val="001C6C62"/>
    <w:rsid w:val="001D1013"/>
    <w:rsid w:val="001D1D9C"/>
    <w:rsid w:val="001D20A4"/>
    <w:rsid w:val="001D2F4C"/>
    <w:rsid w:val="001D6946"/>
    <w:rsid w:val="001E1945"/>
    <w:rsid w:val="001E31D0"/>
    <w:rsid w:val="001E7E15"/>
    <w:rsid w:val="001F0E1F"/>
    <w:rsid w:val="001F35A9"/>
    <w:rsid w:val="001F35BB"/>
    <w:rsid w:val="001F3926"/>
    <w:rsid w:val="001F79F8"/>
    <w:rsid w:val="002001F3"/>
    <w:rsid w:val="002003EB"/>
    <w:rsid w:val="002008C2"/>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E2"/>
    <w:rsid w:val="00235190"/>
    <w:rsid w:val="00235857"/>
    <w:rsid w:val="00235D55"/>
    <w:rsid w:val="0023640C"/>
    <w:rsid w:val="00243A26"/>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3CC4"/>
    <w:rsid w:val="002857B0"/>
    <w:rsid w:val="00286B8D"/>
    <w:rsid w:val="00290056"/>
    <w:rsid w:val="0029363A"/>
    <w:rsid w:val="002A2AE3"/>
    <w:rsid w:val="002A7D73"/>
    <w:rsid w:val="002B074D"/>
    <w:rsid w:val="002B16A8"/>
    <w:rsid w:val="002B520C"/>
    <w:rsid w:val="002B6575"/>
    <w:rsid w:val="002B708F"/>
    <w:rsid w:val="002C0E85"/>
    <w:rsid w:val="002C4E9F"/>
    <w:rsid w:val="002C6A92"/>
    <w:rsid w:val="002C7227"/>
    <w:rsid w:val="002D080E"/>
    <w:rsid w:val="002D0D68"/>
    <w:rsid w:val="002D310A"/>
    <w:rsid w:val="002D36B3"/>
    <w:rsid w:val="002E615A"/>
    <w:rsid w:val="002E6686"/>
    <w:rsid w:val="002F0294"/>
    <w:rsid w:val="002F16B6"/>
    <w:rsid w:val="002F25A2"/>
    <w:rsid w:val="002F3B10"/>
    <w:rsid w:val="002F4076"/>
    <w:rsid w:val="002F45ED"/>
    <w:rsid w:val="00301BAD"/>
    <w:rsid w:val="00303028"/>
    <w:rsid w:val="00303059"/>
    <w:rsid w:val="003056B7"/>
    <w:rsid w:val="00307DA8"/>
    <w:rsid w:val="003148F2"/>
    <w:rsid w:val="00321765"/>
    <w:rsid w:val="00322111"/>
    <w:rsid w:val="00322C9C"/>
    <w:rsid w:val="00325CEC"/>
    <w:rsid w:val="00327D82"/>
    <w:rsid w:val="00331743"/>
    <w:rsid w:val="0033403C"/>
    <w:rsid w:val="00336A17"/>
    <w:rsid w:val="00336BFF"/>
    <w:rsid w:val="003428A3"/>
    <w:rsid w:val="00344207"/>
    <w:rsid w:val="0034692C"/>
    <w:rsid w:val="003478F0"/>
    <w:rsid w:val="0035076A"/>
    <w:rsid w:val="00352B01"/>
    <w:rsid w:val="003575DE"/>
    <w:rsid w:val="0035775C"/>
    <w:rsid w:val="00360395"/>
    <w:rsid w:val="0036189F"/>
    <w:rsid w:val="003634FF"/>
    <w:rsid w:val="00364541"/>
    <w:rsid w:val="00367058"/>
    <w:rsid w:val="00370786"/>
    <w:rsid w:val="00370A01"/>
    <w:rsid w:val="00370DC7"/>
    <w:rsid w:val="00381A20"/>
    <w:rsid w:val="00383B4B"/>
    <w:rsid w:val="003860B7"/>
    <w:rsid w:val="00392A9B"/>
    <w:rsid w:val="00394E72"/>
    <w:rsid w:val="0039703F"/>
    <w:rsid w:val="003A2F93"/>
    <w:rsid w:val="003A5203"/>
    <w:rsid w:val="003A6B6F"/>
    <w:rsid w:val="003C158A"/>
    <w:rsid w:val="003C2085"/>
    <w:rsid w:val="003D15F1"/>
    <w:rsid w:val="003D1E96"/>
    <w:rsid w:val="003D30EA"/>
    <w:rsid w:val="003E0CAD"/>
    <w:rsid w:val="003E18B1"/>
    <w:rsid w:val="003E3D11"/>
    <w:rsid w:val="003E3EBF"/>
    <w:rsid w:val="003E7CE1"/>
    <w:rsid w:val="003F1A25"/>
    <w:rsid w:val="003F1FFF"/>
    <w:rsid w:val="003F7618"/>
    <w:rsid w:val="004022AF"/>
    <w:rsid w:val="00402C77"/>
    <w:rsid w:val="00402ED9"/>
    <w:rsid w:val="004038C2"/>
    <w:rsid w:val="00410417"/>
    <w:rsid w:val="00416D16"/>
    <w:rsid w:val="00417E80"/>
    <w:rsid w:val="004200F9"/>
    <w:rsid w:val="00424C2E"/>
    <w:rsid w:val="0043066B"/>
    <w:rsid w:val="004345B5"/>
    <w:rsid w:val="00436B3F"/>
    <w:rsid w:val="00440062"/>
    <w:rsid w:val="004420E7"/>
    <w:rsid w:val="00444E72"/>
    <w:rsid w:val="0044657E"/>
    <w:rsid w:val="004471FC"/>
    <w:rsid w:val="0044742A"/>
    <w:rsid w:val="00457476"/>
    <w:rsid w:val="00460263"/>
    <w:rsid w:val="0046055B"/>
    <w:rsid w:val="004611FE"/>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5E14"/>
    <w:rsid w:val="004C67F5"/>
    <w:rsid w:val="004D01A7"/>
    <w:rsid w:val="004D2CF5"/>
    <w:rsid w:val="004D2E4D"/>
    <w:rsid w:val="004D72D3"/>
    <w:rsid w:val="004D792A"/>
    <w:rsid w:val="004E0001"/>
    <w:rsid w:val="004E1A0D"/>
    <w:rsid w:val="004E5C95"/>
    <w:rsid w:val="004E723F"/>
    <w:rsid w:val="004E7C1B"/>
    <w:rsid w:val="004F228E"/>
    <w:rsid w:val="004F3F56"/>
    <w:rsid w:val="004F4EA9"/>
    <w:rsid w:val="004F67BE"/>
    <w:rsid w:val="00505551"/>
    <w:rsid w:val="00505F4C"/>
    <w:rsid w:val="005078B4"/>
    <w:rsid w:val="00511A00"/>
    <w:rsid w:val="005150AA"/>
    <w:rsid w:val="005211FD"/>
    <w:rsid w:val="005244E7"/>
    <w:rsid w:val="0052490E"/>
    <w:rsid w:val="00524F73"/>
    <w:rsid w:val="00525313"/>
    <w:rsid w:val="00535A1A"/>
    <w:rsid w:val="005366AF"/>
    <w:rsid w:val="00537267"/>
    <w:rsid w:val="0054090C"/>
    <w:rsid w:val="00546C59"/>
    <w:rsid w:val="00547E7F"/>
    <w:rsid w:val="005500F2"/>
    <w:rsid w:val="005501F8"/>
    <w:rsid w:val="00550221"/>
    <w:rsid w:val="0055355B"/>
    <w:rsid w:val="0055494C"/>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1CE5"/>
    <w:rsid w:val="00592055"/>
    <w:rsid w:val="0059481D"/>
    <w:rsid w:val="0059630C"/>
    <w:rsid w:val="005A18ED"/>
    <w:rsid w:val="005A193B"/>
    <w:rsid w:val="005A1BE4"/>
    <w:rsid w:val="005B17E6"/>
    <w:rsid w:val="005B258D"/>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07C81"/>
    <w:rsid w:val="0061017D"/>
    <w:rsid w:val="0061036E"/>
    <w:rsid w:val="00611188"/>
    <w:rsid w:val="00611BFA"/>
    <w:rsid w:val="006136BF"/>
    <w:rsid w:val="00616CA6"/>
    <w:rsid w:val="00617BC7"/>
    <w:rsid w:val="00623AEE"/>
    <w:rsid w:val="00623C82"/>
    <w:rsid w:val="00626180"/>
    <w:rsid w:val="006346CB"/>
    <w:rsid w:val="00637F99"/>
    <w:rsid w:val="006417E8"/>
    <w:rsid w:val="006425E5"/>
    <w:rsid w:val="006431A9"/>
    <w:rsid w:val="00646FF0"/>
    <w:rsid w:val="006504C0"/>
    <w:rsid w:val="006519B8"/>
    <w:rsid w:val="00653E5C"/>
    <w:rsid w:val="00655ED4"/>
    <w:rsid w:val="00661CFF"/>
    <w:rsid w:val="0066271C"/>
    <w:rsid w:val="00665A1B"/>
    <w:rsid w:val="006773B1"/>
    <w:rsid w:val="0068298F"/>
    <w:rsid w:val="00685A52"/>
    <w:rsid w:val="00686D1B"/>
    <w:rsid w:val="00692728"/>
    <w:rsid w:val="00694334"/>
    <w:rsid w:val="00694C2A"/>
    <w:rsid w:val="00696CBE"/>
    <w:rsid w:val="006B3DC5"/>
    <w:rsid w:val="006B4985"/>
    <w:rsid w:val="006C02B9"/>
    <w:rsid w:val="006C1C25"/>
    <w:rsid w:val="006C4611"/>
    <w:rsid w:val="006D2105"/>
    <w:rsid w:val="006D25F2"/>
    <w:rsid w:val="006D4289"/>
    <w:rsid w:val="006E036D"/>
    <w:rsid w:val="006E228A"/>
    <w:rsid w:val="006E408B"/>
    <w:rsid w:val="006E506C"/>
    <w:rsid w:val="006F41A1"/>
    <w:rsid w:val="006F493B"/>
    <w:rsid w:val="006F6C11"/>
    <w:rsid w:val="00700E4B"/>
    <w:rsid w:val="00703F35"/>
    <w:rsid w:val="00704C0A"/>
    <w:rsid w:val="0070639D"/>
    <w:rsid w:val="00706852"/>
    <w:rsid w:val="007074C9"/>
    <w:rsid w:val="0071094C"/>
    <w:rsid w:val="00716204"/>
    <w:rsid w:val="00716491"/>
    <w:rsid w:val="0071699C"/>
    <w:rsid w:val="00716C2B"/>
    <w:rsid w:val="007177DB"/>
    <w:rsid w:val="00722B95"/>
    <w:rsid w:val="00722FFF"/>
    <w:rsid w:val="007272D2"/>
    <w:rsid w:val="007275E1"/>
    <w:rsid w:val="0073282C"/>
    <w:rsid w:val="00732897"/>
    <w:rsid w:val="0073622B"/>
    <w:rsid w:val="00736562"/>
    <w:rsid w:val="007411F1"/>
    <w:rsid w:val="00743435"/>
    <w:rsid w:val="00754A39"/>
    <w:rsid w:val="00756178"/>
    <w:rsid w:val="00756248"/>
    <w:rsid w:val="00760D77"/>
    <w:rsid w:val="0076156B"/>
    <w:rsid w:val="00765D01"/>
    <w:rsid w:val="00772CEC"/>
    <w:rsid w:val="0077405B"/>
    <w:rsid w:val="00791E2E"/>
    <w:rsid w:val="00793A28"/>
    <w:rsid w:val="00794A8D"/>
    <w:rsid w:val="00796E1E"/>
    <w:rsid w:val="00797088"/>
    <w:rsid w:val="00797446"/>
    <w:rsid w:val="007A4113"/>
    <w:rsid w:val="007A6B74"/>
    <w:rsid w:val="007B011A"/>
    <w:rsid w:val="007B6536"/>
    <w:rsid w:val="007B7F40"/>
    <w:rsid w:val="007C0E86"/>
    <w:rsid w:val="007C278E"/>
    <w:rsid w:val="007D0F24"/>
    <w:rsid w:val="007D5279"/>
    <w:rsid w:val="007D7000"/>
    <w:rsid w:val="007E2143"/>
    <w:rsid w:val="007E2638"/>
    <w:rsid w:val="007E4CE5"/>
    <w:rsid w:val="007E4ECC"/>
    <w:rsid w:val="007F118C"/>
    <w:rsid w:val="007F1A8F"/>
    <w:rsid w:val="007F2390"/>
    <w:rsid w:val="007F34AE"/>
    <w:rsid w:val="007F445A"/>
    <w:rsid w:val="007F4EA1"/>
    <w:rsid w:val="0080342B"/>
    <w:rsid w:val="00803DE6"/>
    <w:rsid w:val="008050FC"/>
    <w:rsid w:val="0080645B"/>
    <w:rsid w:val="0081249D"/>
    <w:rsid w:val="008152A9"/>
    <w:rsid w:val="008173CA"/>
    <w:rsid w:val="00817DAF"/>
    <w:rsid w:val="00817F5F"/>
    <w:rsid w:val="00820342"/>
    <w:rsid w:val="008314C5"/>
    <w:rsid w:val="00833469"/>
    <w:rsid w:val="00834ED8"/>
    <w:rsid w:val="008370CD"/>
    <w:rsid w:val="00837205"/>
    <w:rsid w:val="00845746"/>
    <w:rsid w:val="008465D2"/>
    <w:rsid w:val="00850C85"/>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5D54"/>
    <w:rsid w:val="008C7224"/>
    <w:rsid w:val="008C7515"/>
    <w:rsid w:val="008D0718"/>
    <w:rsid w:val="008D1D4C"/>
    <w:rsid w:val="008D2B89"/>
    <w:rsid w:val="008D3FCF"/>
    <w:rsid w:val="008D6F88"/>
    <w:rsid w:val="008E1E4A"/>
    <w:rsid w:val="008E46B6"/>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FC0"/>
    <w:rsid w:val="00933458"/>
    <w:rsid w:val="00934C4F"/>
    <w:rsid w:val="00941BF2"/>
    <w:rsid w:val="009440B9"/>
    <w:rsid w:val="00946C39"/>
    <w:rsid w:val="00947336"/>
    <w:rsid w:val="009509FC"/>
    <w:rsid w:val="009567B8"/>
    <w:rsid w:val="00956EA6"/>
    <w:rsid w:val="00956EA8"/>
    <w:rsid w:val="0095742F"/>
    <w:rsid w:val="00960AD7"/>
    <w:rsid w:val="0096254D"/>
    <w:rsid w:val="00964A02"/>
    <w:rsid w:val="00966FEF"/>
    <w:rsid w:val="00970624"/>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2117"/>
    <w:rsid w:val="009B3205"/>
    <w:rsid w:val="009B48DD"/>
    <w:rsid w:val="009B59FE"/>
    <w:rsid w:val="009C1D57"/>
    <w:rsid w:val="009C35EC"/>
    <w:rsid w:val="009C6501"/>
    <w:rsid w:val="009C7D01"/>
    <w:rsid w:val="009D102E"/>
    <w:rsid w:val="009D3565"/>
    <w:rsid w:val="009E6C47"/>
    <w:rsid w:val="009F51FF"/>
    <w:rsid w:val="00A04902"/>
    <w:rsid w:val="00A12F58"/>
    <w:rsid w:val="00A14494"/>
    <w:rsid w:val="00A148D5"/>
    <w:rsid w:val="00A2140D"/>
    <w:rsid w:val="00A2390D"/>
    <w:rsid w:val="00A35297"/>
    <w:rsid w:val="00A37C5F"/>
    <w:rsid w:val="00A37D21"/>
    <w:rsid w:val="00A403BC"/>
    <w:rsid w:val="00A407AD"/>
    <w:rsid w:val="00A41B84"/>
    <w:rsid w:val="00A428D3"/>
    <w:rsid w:val="00A4659F"/>
    <w:rsid w:val="00A51CCD"/>
    <w:rsid w:val="00A541CC"/>
    <w:rsid w:val="00A556EB"/>
    <w:rsid w:val="00A570CF"/>
    <w:rsid w:val="00A6315E"/>
    <w:rsid w:val="00A7246A"/>
    <w:rsid w:val="00A82876"/>
    <w:rsid w:val="00A8646B"/>
    <w:rsid w:val="00A9198D"/>
    <w:rsid w:val="00AA0A15"/>
    <w:rsid w:val="00AB283F"/>
    <w:rsid w:val="00AB3943"/>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429D"/>
    <w:rsid w:val="00AF5D55"/>
    <w:rsid w:val="00AF7DCD"/>
    <w:rsid w:val="00B002DF"/>
    <w:rsid w:val="00B027F7"/>
    <w:rsid w:val="00B02C89"/>
    <w:rsid w:val="00B05322"/>
    <w:rsid w:val="00B063CD"/>
    <w:rsid w:val="00B06634"/>
    <w:rsid w:val="00B126DD"/>
    <w:rsid w:val="00B12A43"/>
    <w:rsid w:val="00B139A9"/>
    <w:rsid w:val="00B1437E"/>
    <w:rsid w:val="00B145A1"/>
    <w:rsid w:val="00B15303"/>
    <w:rsid w:val="00B1578D"/>
    <w:rsid w:val="00B16B8D"/>
    <w:rsid w:val="00B1769C"/>
    <w:rsid w:val="00B211DF"/>
    <w:rsid w:val="00B22BB3"/>
    <w:rsid w:val="00B24BB5"/>
    <w:rsid w:val="00B274AA"/>
    <w:rsid w:val="00B303DA"/>
    <w:rsid w:val="00B316D8"/>
    <w:rsid w:val="00B34224"/>
    <w:rsid w:val="00B357D4"/>
    <w:rsid w:val="00B35951"/>
    <w:rsid w:val="00B35F4D"/>
    <w:rsid w:val="00B437EB"/>
    <w:rsid w:val="00B45739"/>
    <w:rsid w:val="00B4787C"/>
    <w:rsid w:val="00B47F72"/>
    <w:rsid w:val="00B513E9"/>
    <w:rsid w:val="00B531A2"/>
    <w:rsid w:val="00B56460"/>
    <w:rsid w:val="00B60EFB"/>
    <w:rsid w:val="00B614BD"/>
    <w:rsid w:val="00B65034"/>
    <w:rsid w:val="00B665B5"/>
    <w:rsid w:val="00B72010"/>
    <w:rsid w:val="00B74B2F"/>
    <w:rsid w:val="00B74CCE"/>
    <w:rsid w:val="00B77B4C"/>
    <w:rsid w:val="00B77E36"/>
    <w:rsid w:val="00B81051"/>
    <w:rsid w:val="00B85048"/>
    <w:rsid w:val="00B864B9"/>
    <w:rsid w:val="00B9146A"/>
    <w:rsid w:val="00B951C6"/>
    <w:rsid w:val="00B95309"/>
    <w:rsid w:val="00B955E4"/>
    <w:rsid w:val="00B971B5"/>
    <w:rsid w:val="00B97955"/>
    <w:rsid w:val="00BA24A5"/>
    <w:rsid w:val="00BA406A"/>
    <w:rsid w:val="00BA45DA"/>
    <w:rsid w:val="00BB30BA"/>
    <w:rsid w:val="00BC4350"/>
    <w:rsid w:val="00BC4802"/>
    <w:rsid w:val="00BC62D3"/>
    <w:rsid w:val="00BD76E4"/>
    <w:rsid w:val="00BD78F6"/>
    <w:rsid w:val="00BD7C92"/>
    <w:rsid w:val="00BD7DE7"/>
    <w:rsid w:val="00BE1649"/>
    <w:rsid w:val="00BE253C"/>
    <w:rsid w:val="00BE3A6B"/>
    <w:rsid w:val="00BE3D94"/>
    <w:rsid w:val="00BE5DA5"/>
    <w:rsid w:val="00BF28AC"/>
    <w:rsid w:val="00BF33EE"/>
    <w:rsid w:val="00BF6204"/>
    <w:rsid w:val="00C019E2"/>
    <w:rsid w:val="00C13731"/>
    <w:rsid w:val="00C16C1E"/>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3BD5"/>
    <w:rsid w:val="00CE4E36"/>
    <w:rsid w:val="00CE76A9"/>
    <w:rsid w:val="00CF1614"/>
    <w:rsid w:val="00CF17CE"/>
    <w:rsid w:val="00CF23C5"/>
    <w:rsid w:val="00CF3804"/>
    <w:rsid w:val="00CF776D"/>
    <w:rsid w:val="00D001BC"/>
    <w:rsid w:val="00D011BC"/>
    <w:rsid w:val="00D06BE0"/>
    <w:rsid w:val="00D13F07"/>
    <w:rsid w:val="00D14883"/>
    <w:rsid w:val="00D1535C"/>
    <w:rsid w:val="00D17A64"/>
    <w:rsid w:val="00D2167E"/>
    <w:rsid w:val="00D22979"/>
    <w:rsid w:val="00D27E6E"/>
    <w:rsid w:val="00D27F0B"/>
    <w:rsid w:val="00D310D4"/>
    <w:rsid w:val="00D327BA"/>
    <w:rsid w:val="00D33AB8"/>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E49"/>
    <w:rsid w:val="00DA5F25"/>
    <w:rsid w:val="00DA648C"/>
    <w:rsid w:val="00DA6D2D"/>
    <w:rsid w:val="00DA6D70"/>
    <w:rsid w:val="00DB02BC"/>
    <w:rsid w:val="00DB239E"/>
    <w:rsid w:val="00DB3F73"/>
    <w:rsid w:val="00DB4021"/>
    <w:rsid w:val="00DB6808"/>
    <w:rsid w:val="00DB6D2E"/>
    <w:rsid w:val="00DB7DFB"/>
    <w:rsid w:val="00DC0867"/>
    <w:rsid w:val="00DC13A2"/>
    <w:rsid w:val="00DC1A69"/>
    <w:rsid w:val="00DC335F"/>
    <w:rsid w:val="00DD35E5"/>
    <w:rsid w:val="00DD6723"/>
    <w:rsid w:val="00DD7FA9"/>
    <w:rsid w:val="00DE0FAA"/>
    <w:rsid w:val="00DE1550"/>
    <w:rsid w:val="00DE3D75"/>
    <w:rsid w:val="00DF001D"/>
    <w:rsid w:val="00DF3A74"/>
    <w:rsid w:val="00DF3A8E"/>
    <w:rsid w:val="00DF4BDD"/>
    <w:rsid w:val="00E01EB4"/>
    <w:rsid w:val="00E02BA8"/>
    <w:rsid w:val="00E03591"/>
    <w:rsid w:val="00E06FA6"/>
    <w:rsid w:val="00E118B7"/>
    <w:rsid w:val="00E1196E"/>
    <w:rsid w:val="00E14AD2"/>
    <w:rsid w:val="00E1619A"/>
    <w:rsid w:val="00E1718E"/>
    <w:rsid w:val="00E21411"/>
    <w:rsid w:val="00E224B8"/>
    <w:rsid w:val="00E2354F"/>
    <w:rsid w:val="00E23F3C"/>
    <w:rsid w:val="00E26AC6"/>
    <w:rsid w:val="00E26B01"/>
    <w:rsid w:val="00E26B37"/>
    <w:rsid w:val="00E305B5"/>
    <w:rsid w:val="00E33B01"/>
    <w:rsid w:val="00E411DE"/>
    <w:rsid w:val="00E41306"/>
    <w:rsid w:val="00E416AF"/>
    <w:rsid w:val="00E44975"/>
    <w:rsid w:val="00E45A4E"/>
    <w:rsid w:val="00E50D36"/>
    <w:rsid w:val="00E511DA"/>
    <w:rsid w:val="00E5268A"/>
    <w:rsid w:val="00E5508C"/>
    <w:rsid w:val="00E576BE"/>
    <w:rsid w:val="00E60487"/>
    <w:rsid w:val="00E6333D"/>
    <w:rsid w:val="00E733CD"/>
    <w:rsid w:val="00E73D04"/>
    <w:rsid w:val="00E75348"/>
    <w:rsid w:val="00E7668C"/>
    <w:rsid w:val="00E77ACC"/>
    <w:rsid w:val="00E81C8E"/>
    <w:rsid w:val="00E95486"/>
    <w:rsid w:val="00EA064C"/>
    <w:rsid w:val="00EA1E18"/>
    <w:rsid w:val="00EA2FA8"/>
    <w:rsid w:val="00EA388F"/>
    <w:rsid w:val="00EA6FC9"/>
    <w:rsid w:val="00EB076D"/>
    <w:rsid w:val="00EB1842"/>
    <w:rsid w:val="00EB4AD6"/>
    <w:rsid w:val="00EB670A"/>
    <w:rsid w:val="00EC18FE"/>
    <w:rsid w:val="00EC1D11"/>
    <w:rsid w:val="00EC5D6C"/>
    <w:rsid w:val="00ED5303"/>
    <w:rsid w:val="00ED72B8"/>
    <w:rsid w:val="00EE5145"/>
    <w:rsid w:val="00EF5940"/>
    <w:rsid w:val="00EF7C0A"/>
    <w:rsid w:val="00F03F33"/>
    <w:rsid w:val="00F067FC"/>
    <w:rsid w:val="00F201D5"/>
    <w:rsid w:val="00F203C6"/>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1082"/>
    <w:rsid w:val="00F6492D"/>
    <w:rsid w:val="00F66349"/>
    <w:rsid w:val="00F66425"/>
    <w:rsid w:val="00F7659A"/>
    <w:rsid w:val="00F76774"/>
    <w:rsid w:val="00F83D1D"/>
    <w:rsid w:val="00F846E4"/>
    <w:rsid w:val="00FA0031"/>
    <w:rsid w:val="00FA0DA3"/>
    <w:rsid w:val="00FA13CB"/>
    <w:rsid w:val="00FA2565"/>
    <w:rsid w:val="00FA2B4D"/>
    <w:rsid w:val="00FA473E"/>
    <w:rsid w:val="00FA576E"/>
    <w:rsid w:val="00FA5EEA"/>
    <w:rsid w:val="00FA767D"/>
    <w:rsid w:val="00FB10A7"/>
    <w:rsid w:val="00FB2CF6"/>
    <w:rsid w:val="00FB3F05"/>
    <w:rsid w:val="00FB3FFF"/>
    <w:rsid w:val="00FB464F"/>
    <w:rsid w:val="00FB778F"/>
    <w:rsid w:val="00FC3C04"/>
    <w:rsid w:val="00FC5567"/>
    <w:rsid w:val="00FC6901"/>
    <w:rsid w:val="00FD4B35"/>
    <w:rsid w:val="00FD588A"/>
    <w:rsid w:val="00FD7DB9"/>
    <w:rsid w:val="00FE274C"/>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E2F0FF"/>
  <w15:docId w15:val="{17D0CDB3-3E72-4EEA-AE8E-ACF046F58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 w:type="paragraph" w:styleId="TOC5">
    <w:name w:val="toc 5"/>
    <w:basedOn w:val="Normal"/>
    <w:next w:val="Normal"/>
    <w:autoRedefine/>
    <w:uiPriority w:val="39"/>
    <w:semiHidden/>
    <w:unhideWhenUsed/>
    <w:rsid w:val="0034692C"/>
    <w:pPr>
      <w:spacing w:after="100"/>
      <w:ind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289940539">
      <w:bodyDiv w:val="1"/>
      <w:marLeft w:val="0"/>
      <w:marRight w:val="0"/>
      <w:marTop w:val="0"/>
      <w:marBottom w:val="0"/>
      <w:divBdr>
        <w:top w:val="none" w:sz="0" w:space="0" w:color="auto"/>
        <w:left w:val="none" w:sz="0" w:space="0" w:color="auto"/>
        <w:bottom w:val="none" w:sz="0" w:space="0" w:color="auto"/>
        <w:right w:val="none" w:sz="0" w:space="0" w:color="auto"/>
      </w:divBdr>
    </w:div>
    <w:div w:id="1122575143">
      <w:bodyDiv w:val="1"/>
      <w:marLeft w:val="0"/>
      <w:marRight w:val="0"/>
      <w:marTop w:val="0"/>
      <w:marBottom w:val="0"/>
      <w:divBdr>
        <w:top w:val="none" w:sz="0" w:space="0" w:color="auto"/>
        <w:left w:val="none" w:sz="0" w:space="0" w:color="auto"/>
        <w:bottom w:val="none" w:sz="0" w:space="0" w:color="auto"/>
        <w:right w:val="none" w:sz="0" w:space="0" w:color="auto"/>
      </w:divBdr>
    </w:div>
    <w:div w:id="1153985241">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C9707-B6D1-49F5-8FF2-D4E8B21C1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4773</Words>
  <Characters>27208</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Ramona Mircea</dc:creator>
  <cp:lastModifiedBy>Sorin Cosmulescu</cp:lastModifiedBy>
  <cp:revision>2</cp:revision>
  <cp:lastPrinted>2017-11-22T08:20:00Z</cp:lastPrinted>
  <dcterms:created xsi:type="dcterms:W3CDTF">2024-03-15T13:52:00Z</dcterms:created>
  <dcterms:modified xsi:type="dcterms:W3CDTF">2024-03-15T13:52:00Z</dcterms:modified>
</cp:coreProperties>
</file>